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8E6F0" w14:textId="77777777" w:rsidR="00D75FFD" w:rsidRPr="00882119" w:rsidRDefault="00D75FFD" w:rsidP="000735DE">
      <w:pPr>
        <w:spacing w:before="120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882119">
        <w:rPr>
          <w:rFonts w:ascii="Arial" w:hAnsi="Arial" w:cs="Arial"/>
          <w:b/>
          <w:caps/>
          <w:color w:val="000000" w:themeColor="text1"/>
          <w:sz w:val="48"/>
          <w:szCs w:val="48"/>
        </w:rPr>
        <w:t>B. SOUHRNNÁ technická ZPRÁVA</w:t>
      </w:r>
    </w:p>
    <w:p w14:paraId="194077C1" w14:textId="77777777" w:rsidR="00D75FFD" w:rsidRPr="00882119" w:rsidRDefault="00D75FFD" w:rsidP="000735DE">
      <w:pPr>
        <w:spacing w:before="120"/>
        <w:rPr>
          <w:rFonts w:ascii="Arial" w:hAnsi="Arial" w:cs="Arial"/>
          <w:caps/>
          <w:color w:val="000000" w:themeColor="text1"/>
          <w:sz w:val="24"/>
          <w:u w:val="single"/>
        </w:rPr>
      </w:pPr>
    </w:p>
    <w:p w14:paraId="593EF689" w14:textId="77777777" w:rsidR="00DC6724" w:rsidRPr="00882119" w:rsidRDefault="00DC6724" w:rsidP="000735DE">
      <w:pPr>
        <w:spacing w:before="120"/>
        <w:rPr>
          <w:rFonts w:ascii="Arial" w:hAnsi="Arial" w:cs="Arial"/>
          <w:caps/>
          <w:color w:val="000000" w:themeColor="text1"/>
          <w:sz w:val="24"/>
          <w:u w:val="single"/>
        </w:rPr>
      </w:pPr>
    </w:p>
    <w:p w14:paraId="5F84D44A" w14:textId="77777777" w:rsidR="00D75FFD" w:rsidRPr="00882119" w:rsidRDefault="00DC6724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  <w:r w:rsidRPr="00882119"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  <w:t>B.1 Popis území stavby</w:t>
      </w:r>
    </w:p>
    <w:p w14:paraId="05D0F1A7" w14:textId="77777777" w:rsidR="0021526C" w:rsidRPr="00882119" w:rsidRDefault="0021526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charakteristika území a stavebního pozemku, zastavěné území a nezastavěné území, soulad navrhované stavby s charakterem území, dosavadní využití a zastavěnost území: </w:t>
      </w:r>
    </w:p>
    <w:p w14:paraId="3BD3542F" w14:textId="0DC8D5D1" w:rsidR="00DC6724" w:rsidRPr="00882119" w:rsidRDefault="00301D7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Stavební záměr je situován v zastavěném území a je v souladu s dosavadním využitím. Stavba nemění dosavadní využití a zastavěnost území. </w:t>
      </w:r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realizována na střeše budovy, která se nachází na </w:t>
      </w:r>
      <w:r w:rsidR="00324B68" w:rsidRPr="00AB561A">
        <w:rPr>
          <w:rFonts w:ascii="Arial" w:hAnsi="Arial" w:cs="Arial"/>
          <w:color w:val="000000" w:themeColor="text1"/>
          <w:sz w:val="22"/>
          <w:szCs w:val="22"/>
        </w:rPr>
        <w:t>parcel</w:t>
      </w:r>
      <w:r w:rsidR="00DF06F3" w:rsidRPr="00AB561A">
        <w:rPr>
          <w:rFonts w:ascii="Arial" w:hAnsi="Arial" w:cs="Arial"/>
          <w:color w:val="000000" w:themeColor="text1"/>
          <w:sz w:val="22"/>
          <w:szCs w:val="22"/>
        </w:rPr>
        <w:t>e</w:t>
      </w:r>
      <w:r w:rsidR="00324B68" w:rsidRPr="00AB56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6A03">
        <w:rPr>
          <w:rFonts w:ascii="Arial" w:hAnsi="Arial" w:cs="Arial"/>
          <w:color w:val="000000" w:themeColor="text1"/>
          <w:sz w:val="22"/>
          <w:szCs w:val="22"/>
        </w:rPr>
        <w:t xml:space="preserve">č. 731 </w:t>
      </w:r>
      <w:r w:rsidR="00324B68" w:rsidRPr="00AB561A">
        <w:rPr>
          <w:rFonts w:ascii="Arial" w:hAnsi="Arial" w:cs="Arial"/>
          <w:color w:val="000000" w:themeColor="text1"/>
          <w:sz w:val="22"/>
          <w:szCs w:val="22"/>
        </w:rPr>
        <w:t>v</w:t>
      </w:r>
      <w:r w:rsidR="00A93B8E" w:rsidRPr="00AB561A">
        <w:rPr>
          <w:rFonts w:ascii="Arial" w:hAnsi="Arial" w:cs="Arial"/>
          <w:color w:val="000000" w:themeColor="text1"/>
          <w:sz w:val="22"/>
          <w:szCs w:val="22"/>
        </w:rPr>
        <w:t> </w:t>
      </w:r>
      <w:r w:rsidR="00D14192" w:rsidRPr="00AB561A">
        <w:rPr>
          <w:rFonts w:ascii="Arial" w:hAnsi="Arial" w:cs="Arial"/>
          <w:color w:val="000000" w:themeColor="text1"/>
          <w:sz w:val="22"/>
          <w:szCs w:val="22"/>
        </w:rPr>
        <w:t>Městě</w:t>
      </w:r>
      <w:r w:rsidR="00A93B8E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6A03">
        <w:rPr>
          <w:rFonts w:ascii="Arial" w:hAnsi="Arial" w:cs="Arial"/>
          <w:color w:val="000000" w:themeColor="text1"/>
          <w:sz w:val="22"/>
          <w:szCs w:val="22"/>
        </w:rPr>
        <w:t>Brno</w:t>
      </w:r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>k.ú</w:t>
      </w:r>
      <w:proofErr w:type="spellEnd"/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946A03">
        <w:rPr>
          <w:rFonts w:ascii="Arial" w:hAnsi="Arial" w:cs="Arial"/>
          <w:color w:val="000000" w:themeColor="text1"/>
          <w:sz w:val="22"/>
          <w:szCs w:val="22"/>
        </w:rPr>
        <w:t>Medlánky [611743]</w:t>
      </w:r>
      <w:r w:rsidR="00324B68" w:rsidRPr="00882119">
        <w:rPr>
          <w:rFonts w:ascii="Arial" w:hAnsi="Arial"/>
          <w:color w:val="000000" w:themeColor="text1"/>
          <w:kern w:val="24"/>
          <w:sz w:val="22"/>
        </w:rPr>
        <w:t>.</w:t>
      </w:r>
      <w:r w:rsidR="00324B68" w:rsidRPr="00882119">
        <w:rPr>
          <w:rFonts w:ascii="Arial" w:hAnsi="Arial"/>
          <w:caps/>
          <w:color w:val="000000" w:themeColor="text1"/>
          <w:kern w:val="24"/>
          <w:sz w:val="22"/>
        </w:rPr>
        <w:t xml:space="preserve"> </w:t>
      </w:r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551519D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BB4B2E7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</w:t>
      </w:r>
      <w:r w:rsidR="00E629D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údaje o souladu u s územním rozhodnutím nebo regulačním plánem nebo veřejnoprávní smlouvou územní rozhodnutí nahrazující anebo územním souhlasem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2E400A9B" w14:textId="7C38CA20" w:rsidR="007949E3" w:rsidRPr="00882119" w:rsidRDefault="007C13F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v souladu</w:t>
      </w:r>
      <w:r w:rsidR="007949E3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9E3A91C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DDB77FA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c) </w:t>
      </w:r>
      <w:r w:rsidR="001F2C0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údaje o souladu s územně plánovací dokumentací, v případě stavebních úprav podmiňujících změnu v užívání stavby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4796A5BC" w14:textId="7B957F3F" w:rsidR="007949E3" w:rsidRPr="00882119" w:rsidRDefault="00DB71B0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v souladu.</w:t>
      </w:r>
    </w:p>
    <w:p w14:paraId="7960F70F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7F2EB85" w14:textId="77777777" w:rsidR="007949E3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d) </w:t>
      </w:r>
      <w:r w:rsidR="001F2C0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informace o vydaných rozhodnutích o povolení výjimky z obecných požadavků na využívání území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5D420489" w14:textId="6149A2D3" w:rsidR="00756712" w:rsidRPr="00882119" w:rsidRDefault="0011043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stavební záměr nebylo nutné vyřídit výjimku z obecných požadavků na využívání území.</w:t>
      </w:r>
    </w:p>
    <w:p w14:paraId="48B4F6F4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172B9CB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e) </w:t>
      </w:r>
      <w:r w:rsidR="00941FD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informace o tom, zda a v jakých částech dokumentace jsou zohledněny podmínky závazných stanovisek dotčených orgánů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AEBBB91" w14:textId="78391F98" w:rsidR="00D95612" w:rsidRPr="00882119" w:rsidRDefault="00D956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Záměr stavby je zpracován v souladu s platnými předpisy při splnění podmínek a požadavků dotčených orgánů státní správy a provozovatelů, správců a vlastníků dotčených nadzemních i podzemních zařízení technické infrastruktury (silová a sdělovací vedení, plynovod, apod.), jakož i podmínek provozovatelů, správců a vlastníků dopravní infrastruktury, event. přírodních rezervací, CHKO apod., jejichž stanoviska, rozhodnutí a vyjádření byla v průběhu zpracování projektové dokumentace vydána a jsou uložena v dokladové části projektové dokumentace.</w:t>
      </w:r>
    </w:p>
    <w:p w14:paraId="23D2B1E1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4FED642" w14:textId="094C7FE8" w:rsidR="00BB1D0A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f) </w:t>
      </w:r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výčet a závěry provedených průzkumů a </w:t>
      </w:r>
      <w:proofErr w:type="gramStart"/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rozborů - geologický</w:t>
      </w:r>
      <w:proofErr w:type="gramEnd"/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průzkum, hydrogeologický průzkum, st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avebně historický průzkum apod:</w:t>
      </w:r>
    </w:p>
    <w:p w14:paraId="1F6E93CC" w14:textId="1965856E" w:rsidR="00C50E7D" w:rsidRPr="00882119" w:rsidRDefault="00BB1D0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Průzkumy nebyly prováděny, 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>vý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stavb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>ou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FVE na střeše stávajícího objektu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 xml:space="preserve"> nedojde ke změně geomorfologického členění a také nedojde k narušení hydrogeologického stavu.</w:t>
      </w:r>
    </w:p>
    <w:p w14:paraId="7028A936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2F06DFB" w14:textId="77777777" w:rsidR="00326997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g) 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ochrana území podle jiných právních předpisů:</w:t>
      </w:r>
    </w:p>
    <w:p w14:paraId="3CB82FA5" w14:textId="5D99D951" w:rsidR="00BD0638" w:rsidRPr="00882119" w:rsidRDefault="00166AB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se nenachází v chráněné oblasti podle zvláštních předpisů. Není v oblasti památkové rezervace, památkové zóny, zvláště chráněného území ani v lokalitě Natura 2000.</w:t>
      </w:r>
    </w:p>
    <w:p w14:paraId="01089148" w14:textId="77777777" w:rsidR="00BD0638" w:rsidRPr="00882119" w:rsidRDefault="00BD063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0BA1D72" w14:textId="56D39FED" w:rsidR="001E02EB" w:rsidRPr="00882119" w:rsidRDefault="001E02E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h) poloha vzhledem k záplavovému území, poddolovanému území apod:</w:t>
      </w:r>
    </w:p>
    <w:p w14:paraId="3F087149" w14:textId="77777777" w:rsidR="00326997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Areál </w:t>
      </w:r>
      <w:r w:rsidR="00D80119" w:rsidRPr="00882119">
        <w:rPr>
          <w:rFonts w:ascii="Arial" w:hAnsi="Arial" w:cs="Arial"/>
          <w:color w:val="000000" w:themeColor="text1"/>
          <w:sz w:val="22"/>
          <w:szCs w:val="22"/>
        </w:rPr>
        <w:t>je mimo oblast</w:t>
      </w:r>
      <w:r w:rsidR="00BF7727" w:rsidRPr="00882119">
        <w:rPr>
          <w:rFonts w:ascii="Arial" w:hAnsi="Arial" w:cs="Arial"/>
          <w:color w:val="000000" w:themeColor="text1"/>
          <w:sz w:val="22"/>
          <w:szCs w:val="22"/>
        </w:rPr>
        <w:t xml:space="preserve"> záplavového území</w:t>
      </w:r>
      <w:r w:rsidR="00D80119" w:rsidRPr="00882119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BF7727" w:rsidRPr="00882119">
        <w:rPr>
          <w:rFonts w:ascii="Arial" w:hAnsi="Arial" w:cs="Arial"/>
          <w:color w:val="000000" w:themeColor="text1"/>
          <w:sz w:val="22"/>
          <w:szCs w:val="22"/>
        </w:rPr>
        <w:t xml:space="preserve"> mimo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poddolované území.</w:t>
      </w:r>
      <w:r w:rsidR="00E7365E" w:rsidRPr="00882119">
        <w:rPr>
          <w:rFonts w:ascii="Arial" w:hAnsi="Arial" w:cs="Arial"/>
          <w:color w:val="000000" w:themeColor="text1"/>
          <w:sz w:val="22"/>
          <w:szCs w:val="22"/>
        </w:rPr>
        <w:t xml:space="preserve"> Umístění FV panelů na střeše stávajícího objektu nebude mít na záplavové území a odtokové poměry žádný vliv.</w:t>
      </w:r>
    </w:p>
    <w:p w14:paraId="41EEDEC7" w14:textId="77777777" w:rsidR="00326997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3E5494B" w14:textId="17DF3D41" w:rsidR="00326997" w:rsidRPr="00882119" w:rsidRDefault="00A6235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</w:t>
      </w:r>
      <w:r w:rsidR="00C50E7D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) vliv stavby na okolní stavby a pozemky, ochrana okolí, vliv stavby na odtokové poměry v území:</w:t>
      </w:r>
    </w:p>
    <w:p w14:paraId="0E39834A" w14:textId="708FEE0C" w:rsidR="00C50E7D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nebude mít negativní vliv na okolní pozemky a stavby. Provoz FVE nebude vydávat hluk ani zápach, nebude produkovat žádné škodlivé produkty a nezhoršovat odtokové poměry areálu.</w:t>
      </w:r>
      <w:r w:rsidR="00CC4543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F6E5478" w14:textId="77777777" w:rsidR="00326997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80D1B56" w14:textId="77777777" w:rsidR="009D5BFC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j) požadavky na asanace, demolice, kácení dřevin:</w:t>
      </w:r>
    </w:p>
    <w:p w14:paraId="0BE4AB8F" w14:textId="7232D70F" w:rsidR="006671AD" w:rsidRPr="00882119" w:rsidRDefault="006671AD" w:rsidP="006671AD">
      <w:pPr>
        <w:spacing w:line="240" w:lineRule="atLeast"/>
        <w:ind w:left="567"/>
        <w:rPr>
          <w:rFonts w:ascii="Arial" w:hAnsi="Arial" w:cs="Arial"/>
          <w:color w:val="000000" w:themeColor="text1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Stavbou nedojde k požadavku na bourací práce a asanaci okolních staveb. Kácení dřevin není pro tuto stavbu vyžadováno.</w:t>
      </w:r>
    </w:p>
    <w:p w14:paraId="59DEB358" w14:textId="5E963D0D" w:rsidR="009D5BFC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7C7C912" w14:textId="63ED3CAA" w:rsidR="00432EE3" w:rsidRPr="00882119" w:rsidRDefault="00DF64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br w:type="page"/>
      </w:r>
      <w:r w:rsidR="009D5BF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k</w:t>
      </w:r>
      <w:r w:rsidR="003B58D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9D5BF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požadavky na maximální dočasné a trvalé zábory zemědělského půdního fondu nebo pozemků určených k plnění funkce lesa</w:t>
      </w:r>
      <w:r w:rsidR="00260D4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26798A43" w14:textId="2371441A" w:rsidR="003B58D4" w:rsidRPr="00882119" w:rsidRDefault="007C321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Výstavba FVE na střeše stávající budovy nevyžaduje zábor zemědělského půdního fondu a pozemků k plnění funkce lesa.</w:t>
      </w:r>
    </w:p>
    <w:p w14:paraId="1FB9F433" w14:textId="77777777" w:rsidR="003B58D4" w:rsidRPr="00882119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BDA036C" w14:textId="77777777" w:rsidR="00A105FE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l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územně technické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podmínky - zejména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možnost napojení na stávající dopravní a technickou infrastrukturu, možnost bezbariérového přístupu k navrhované stavbě:</w:t>
      </w:r>
    </w:p>
    <w:p w14:paraId="35C2173C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Napojení plánované stavby FVE je uvažováno stávající – místními obslužnými</w:t>
      </w:r>
      <w:r w:rsidR="00FA2DAD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komunikacemi.</w:t>
      </w:r>
    </w:p>
    <w:p w14:paraId="720219D5" w14:textId="77777777" w:rsidR="00A105FE" w:rsidRPr="00882119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A82BC1E" w14:textId="7D29D58B" w:rsidR="00A105FE" w:rsidRPr="00882119" w:rsidRDefault="007E217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m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CD325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věcné a časové vazby stavby, podmiňující, vyvolané, související investice</w:t>
      </w:r>
      <w:r w:rsidR="007A7CB7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477BD89" w14:textId="508A12DF" w:rsidR="00A46482" w:rsidRPr="00882119" w:rsidRDefault="00244CA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nemá vazby na </w:t>
      </w:r>
      <w:r w:rsidR="00A46482" w:rsidRPr="00882119">
        <w:rPr>
          <w:rFonts w:ascii="Arial" w:hAnsi="Arial" w:cs="Arial"/>
          <w:color w:val="000000" w:themeColor="text1"/>
          <w:sz w:val="22"/>
          <w:szCs w:val="22"/>
        </w:rPr>
        <w:t>související investic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e</w:t>
      </w:r>
      <w:r w:rsidR="007A7CB7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AF2D86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B725814" w14:textId="146D72FF" w:rsidR="00A105FE" w:rsidRPr="00882119" w:rsidRDefault="00E6254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E9127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seznam pozemků podle katastru nemovitostí, na kterých se stavba provádí:</w:t>
      </w:r>
    </w:p>
    <w:p w14:paraId="2CA9CE69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1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540"/>
        <w:gridCol w:w="952"/>
        <w:gridCol w:w="683"/>
        <w:gridCol w:w="10"/>
        <w:gridCol w:w="937"/>
        <w:gridCol w:w="1690"/>
        <w:gridCol w:w="1668"/>
        <w:gridCol w:w="752"/>
        <w:gridCol w:w="1598"/>
      </w:tblGrid>
      <w:tr w:rsidR="00882119" w:rsidRPr="00882119" w14:paraId="51962BB0" w14:textId="77777777" w:rsidTr="00816680">
        <w:trPr>
          <w:trHeight w:val="330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9604F24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č.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C602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Druh pozemku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21D5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Výměra</w:t>
            </w:r>
          </w:p>
        </w:tc>
        <w:tc>
          <w:tcPr>
            <w:tcW w:w="6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9975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9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F65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82119">
              <w:rPr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88211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5E52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Majitel</w:t>
            </w: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5864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Ulice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BDA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PSČ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B1B5B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Obec</w:t>
            </w:r>
          </w:p>
        </w:tc>
      </w:tr>
      <w:tr w:rsidR="007857C9" w:rsidRPr="00882119" w14:paraId="4F80CC8B" w14:textId="77777777" w:rsidTr="00816680">
        <w:trPr>
          <w:trHeight w:val="647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8C86" w14:textId="0A34F123" w:rsidR="007857C9" w:rsidRPr="00882119" w:rsidRDefault="007857C9" w:rsidP="00E90CBA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D29C" w14:textId="77777777" w:rsidR="007857C9" w:rsidRPr="00882119" w:rsidRDefault="007857C9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zastavěná plocha a nádvoří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9406" w14:textId="20149AFB" w:rsidR="007857C9" w:rsidRPr="00882119" w:rsidRDefault="007857C9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911</w:t>
            </w:r>
          </w:p>
        </w:tc>
        <w:tc>
          <w:tcPr>
            <w:tcW w:w="693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6CA4" w14:textId="6D8E9AA2" w:rsidR="007857C9" w:rsidRPr="00882119" w:rsidRDefault="007857C9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948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ADD7" w14:textId="46AD12A8" w:rsidR="007857C9" w:rsidRPr="00882119" w:rsidRDefault="007857C9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731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D7E9" w14:textId="51E039DA" w:rsidR="007857C9" w:rsidRPr="00882119" w:rsidRDefault="007857C9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VÚVeL</w:t>
            </w:r>
            <w:proofErr w:type="spellEnd"/>
          </w:p>
        </w:tc>
        <w:tc>
          <w:tcPr>
            <w:tcW w:w="4018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44ED2" w14:textId="03253D64" w:rsidR="007857C9" w:rsidRPr="00882119" w:rsidRDefault="007857C9" w:rsidP="00E057F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Hudcova 296/70</w:t>
            </w:r>
            <w:r w:rsidR="00816680">
              <w:rPr>
                <w:color w:val="000000" w:themeColor="text1"/>
                <w:sz w:val="22"/>
                <w:szCs w:val="22"/>
              </w:rPr>
              <w:t>, Medlánky, 62100 Brno</w:t>
            </w:r>
          </w:p>
        </w:tc>
      </w:tr>
    </w:tbl>
    <w:p w14:paraId="411675AB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0DC24FA" w14:textId="77777777" w:rsidR="00336170" w:rsidRPr="00882119" w:rsidRDefault="0033617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ACE742" w14:textId="74634F0A" w:rsidR="003B58D4" w:rsidRPr="00882119" w:rsidRDefault="00E6254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) seznam pozemků podle katastru nemovitostí, na kterých vznikne o</w:t>
      </w:r>
      <w:r w:rsidR="009C59D2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chranné nebo bezpečnostní pásmo:</w:t>
      </w:r>
    </w:p>
    <w:p w14:paraId="60CEE2D8" w14:textId="77777777" w:rsidR="00A816D3" w:rsidRPr="00882119" w:rsidRDefault="00A816D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tbl>
      <w:tblPr>
        <w:tblW w:w="101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540"/>
        <w:gridCol w:w="952"/>
        <w:gridCol w:w="683"/>
        <w:gridCol w:w="10"/>
        <w:gridCol w:w="937"/>
        <w:gridCol w:w="2061"/>
        <w:gridCol w:w="1297"/>
        <w:gridCol w:w="752"/>
        <w:gridCol w:w="1598"/>
      </w:tblGrid>
      <w:tr w:rsidR="00882119" w:rsidRPr="00882119" w14:paraId="1F275946" w14:textId="77777777" w:rsidTr="00F9165F">
        <w:trPr>
          <w:trHeight w:val="330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BC5DF53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č.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3B89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Druh pozemku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BC15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Výměra</w:t>
            </w:r>
          </w:p>
        </w:tc>
        <w:tc>
          <w:tcPr>
            <w:tcW w:w="6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25C8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9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D51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82119">
              <w:rPr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88211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5717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Majitel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DEF3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Ulice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0910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PSČ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2D7D28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Obec</w:t>
            </w:r>
          </w:p>
        </w:tc>
      </w:tr>
      <w:tr w:rsidR="00EC5792" w:rsidRPr="00882119" w14:paraId="56E8BD39" w14:textId="77777777" w:rsidTr="00B55FB7">
        <w:trPr>
          <w:trHeight w:val="647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6B25" w14:textId="77777777" w:rsidR="00EC5792" w:rsidRPr="00882119" w:rsidRDefault="00EC5792" w:rsidP="00EC579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5E6E" w14:textId="5D2F64C8" w:rsidR="00EC5792" w:rsidRPr="00882119" w:rsidRDefault="00A91EAD" w:rsidP="00EC579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ostatní plocha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82B2" w14:textId="200CD392" w:rsidR="00EC5792" w:rsidRPr="00882119" w:rsidRDefault="00A91EAD" w:rsidP="00EC579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9697</w:t>
            </w:r>
          </w:p>
        </w:tc>
        <w:tc>
          <w:tcPr>
            <w:tcW w:w="6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AD3F" w14:textId="12EFB4A1" w:rsidR="00EC5792" w:rsidRPr="00882119" w:rsidRDefault="00EC5792" w:rsidP="00EC579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948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27C6" w14:textId="59FF3B60" w:rsidR="00EC5792" w:rsidRPr="00882119" w:rsidRDefault="00A91EAD" w:rsidP="00EC579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750/1</w:t>
            </w:r>
          </w:p>
        </w:tc>
        <w:tc>
          <w:tcPr>
            <w:tcW w:w="2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A143" w14:textId="26E59050" w:rsidR="00EC5792" w:rsidRPr="00882119" w:rsidRDefault="00EC5792" w:rsidP="00EC5792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VÚVeL</w:t>
            </w:r>
            <w:proofErr w:type="spellEnd"/>
          </w:p>
        </w:tc>
        <w:tc>
          <w:tcPr>
            <w:tcW w:w="36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3BD79" w14:textId="4FDE075B" w:rsidR="00EC5792" w:rsidRPr="00882119" w:rsidRDefault="00EC5792" w:rsidP="00EC579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Hudcova 296/70, Medlánky, 62100 Brno</w:t>
            </w:r>
          </w:p>
        </w:tc>
      </w:tr>
    </w:tbl>
    <w:p w14:paraId="087997EC" w14:textId="77777777" w:rsidR="00A816D3" w:rsidRPr="00882119" w:rsidRDefault="00A816D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530830E" w14:textId="77777777" w:rsidR="003138D5" w:rsidRPr="00882119" w:rsidRDefault="003138D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926775C" w14:textId="77777777" w:rsidR="003A78DD" w:rsidRPr="00882119" w:rsidRDefault="003A78D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F0DAEDE" w14:textId="77777777" w:rsidR="00336170" w:rsidRPr="00882119" w:rsidRDefault="00336170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</w:p>
    <w:p w14:paraId="04E82CA0" w14:textId="3883457D" w:rsidR="004B641B" w:rsidRPr="00882119" w:rsidRDefault="004B641B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  <w:r w:rsidRPr="00882119"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  <w:t>B.2 Celkový popis stavby</w:t>
      </w:r>
    </w:p>
    <w:p w14:paraId="5A049BBD" w14:textId="77777777" w:rsidR="007A48F8" w:rsidRPr="00882119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DD7828A" w14:textId="77777777" w:rsidR="004B641B" w:rsidRPr="00882119" w:rsidRDefault="004B641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B.2.1 </w:t>
      </w:r>
      <w:r w:rsidR="009C59D2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Základní charakteristika stavby a jejího užívání</w:t>
      </w:r>
    </w:p>
    <w:p w14:paraId="4FB7E304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a) </w:t>
      </w:r>
      <w:r w:rsidR="00FF486C" w:rsidRPr="00882119">
        <w:rPr>
          <w:rFonts w:ascii="Arial" w:hAnsi="Arial" w:cs="Arial"/>
          <w:b/>
          <w:color w:val="000000" w:themeColor="text1"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C8CE618" w14:textId="3C01402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Jedná se o novou stavbu. Průzkumy nebyly prováděny. </w:t>
      </w:r>
      <w:r w:rsidR="0076542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Statické posouzení </w:t>
      </w:r>
      <w:r w:rsidR="00786E45" w:rsidRPr="00882119">
        <w:rPr>
          <w:rFonts w:ascii="Arial" w:hAnsi="Arial" w:cs="Arial"/>
          <w:bCs/>
          <w:color w:val="000000" w:themeColor="text1"/>
          <w:sz w:val="22"/>
          <w:szCs w:val="22"/>
        </w:rPr>
        <w:t>nosných konstrukcí není součástí PD.</w:t>
      </w:r>
    </w:p>
    <w:p w14:paraId="2464182A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EFFB6E3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účel užívání stavby:</w:t>
      </w:r>
    </w:p>
    <w:p w14:paraId="2317DBB6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Výroba elektrické energie.</w:t>
      </w:r>
    </w:p>
    <w:p w14:paraId="6554A643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7B4DAD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c) trvalá nebo dočasná stavba:</w:t>
      </w:r>
    </w:p>
    <w:p w14:paraId="445FD0EC" w14:textId="77777777" w:rsidR="00946BFF" w:rsidRPr="00882119" w:rsidRDefault="00946BF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Dočasná stavba, předpoklad cca 30 let.</w:t>
      </w:r>
    </w:p>
    <w:p w14:paraId="2ADEB6F1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D1D00C9" w14:textId="77777777" w:rsidR="00FF486C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d) </w:t>
      </w:r>
      <w:r w:rsidR="00FF486C" w:rsidRPr="00882119">
        <w:rPr>
          <w:rFonts w:ascii="Arial" w:hAnsi="Arial" w:cs="Arial"/>
          <w:b/>
          <w:color w:val="000000" w:themeColor="text1"/>
          <w:sz w:val="22"/>
          <w:szCs w:val="22"/>
        </w:rPr>
        <w:t>informace o vydaných rozhodnutích o povolení výjimky z technických požadavků na stavby a technických požadavků zabezpečujících bezbariérové užívání stavby</w:t>
      </w:r>
      <w:r w:rsidR="00090FDE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1CB3F291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3E6D6C75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6E69ECC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e) informace o tom, zda a v jakých částech dokumentace jsou zohledněny podmínky závazných stanovisek dotčených orgánů:</w:t>
      </w:r>
    </w:p>
    <w:p w14:paraId="5866A6DD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Není tento případ.</w:t>
      </w:r>
    </w:p>
    <w:p w14:paraId="751C534F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AB4F489" w14:textId="562CD6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f) ochrana stavby podle jiných právních předpisů:</w:t>
      </w:r>
    </w:p>
    <w:p w14:paraId="6B1608E7" w14:textId="64DD4D0B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Zákon č. 458/2000 Sb. Zákon o podmínkách podnikání a o výkonu státní správy v energetických odvětvích a o změně některých zákonů (energetický zákon) v § 46 bodě (7) definuje tzv. ochranné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pásmo (OP): „Ochranné pásmo výrobny elektřiny je souvislý prostor vymezený svislými rovinami vedenými v kolmé vzdálenosti</w:t>
      </w:r>
      <w:r w:rsidR="00035C0E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7607DA7" w14:textId="77777777" w:rsidR="005A0892" w:rsidRPr="00882119" w:rsidRDefault="005A0892" w:rsidP="00BD475B">
      <w:pPr>
        <w:autoSpaceDE w:val="0"/>
        <w:autoSpaceDN w:val="0"/>
        <w:adjustRightInd w:val="0"/>
        <w:ind w:left="708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kV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včetně s instalovaným výkonem nad 10 kW.“</w:t>
      </w:r>
      <w:r w:rsidR="00FF486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Detaily jsou uvedeny ve výkrese 02 Situac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FF486C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BC153B2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2B4C050" w14:textId="7F8FC364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g) navrhované parametry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stavby - zastavěná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plocha, obestavěný prostor, užitná plocha, počet funkčních jednotek a jejich velikosti apod:</w:t>
      </w:r>
    </w:p>
    <w:p w14:paraId="0B427F14" w14:textId="44CD174B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Zastavěná plocha </w:t>
      </w:r>
      <w:r w:rsidR="00C441A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FVE </w:t>
      </w:r>
      <w:r w:rsidR="00D73569" w:rsidRPr="00882119">
        <w:rPr>
          <w:rFonts w:ascii="Arial" w:hAnsi="Arial" w:cs="Arial"/>
          <w:bCs/>
          <w:color w:val="000000" w:themeColor="text1"/>
          <w:sz w:val="22"/>
          <w:szCs w:val="22"/>
        </w:rPr>
        <w:t>činí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cca </w:t>
      </w:r>
      <w:r w:rsidR="00786F64">
        <w:rPr>
          <w:rFonts w:ascii="Arial" w:hAnsi="Arial" w:cs="Arial"/>
          <w:bCs/>
          <w:color w:val="000000" w:themeColor="text1"/>
          <w:sz w:val="22"/>
          <w:szCs w:val="22"/>
        </w:rPr>
        <w:t>8</w:t>
      </w:r>
      <w:r w:rsidR="00A66220">
        <w:rPr>
          <w:rFonts w:ascii="Arial" w:hAnsi="Arial" w:cs="Arial"/>
          <w:bCs/>
          <w:color w:val="000000" w:themeColor="text1"/>
          <w:sz w:val="22"/>
          <w:szCs w:val="22"/>
        </w:rPr>
        <w:t>6</w:t>
      </w:r>
      <w:r w:rsidR="007F67AB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m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2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plochy střech. Obestavěný prostor činí plocha stávající střechy. Užitná plocha splývá s obestavěným prostorem. Počet funkčních jednotek = 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, samotná FVE.</w:t>
      </w:r>
    </w:p>
    <w:p w14:paraId="1111D6B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4670A03" w14:textId="5DC9D7AF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h) základní bilance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stavby - potřeby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a spotřeby médií a hmot, hospodaření s dešťovou vodou, celkové produkované množství a druhy odpadů a emisí, třída energetické náročnosti budov apod:</w:t>
      </w:r>
    </w:p>
    <w:p w14:paraId="2FF805A2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</w:rPr>
        <w:t>Demontovan</w:t>
      </w:r>
      <w:r w:rsidR="002C164B" w:rsidRPr="00882119">
        <w:rPr>
          <w:rFonts w:ascii="Arial" w:hAnsi="Arial" w:cs="Arial"/>
          <w:color w:val="000000" w:themeColor="text1"/>
          <w:sz w:val="22"/>
        </w:rPr>
        <w:t>é</w:t>
      </w:r>
      <w:r w:rsidRPr="00882119">
        <w:rPr>
          <w:rFonts w:ascii="Arial" w:hAnsi="Arial" w:cs="Arial"/>
          <w:color w:val="000000" w:themeColor="text1"/>
          <w:sz w:val="22"/>
        </w:rPr>
        <w:t xml:space="preserve"> materiály a odpady budou ekologicky zlikvidovány. Pro demontovaný materiál a odpady je proveden soupis.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Množství odpadů, které vzniknou v průběhu výstavby nelze přesně určit.</w:t>
      </w:r>
    </w:p>
    <w:p w14:paraId="58FCEB1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D3F05A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Katalogové číslo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Název druhu odpadu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Kategorie odpadu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Způsob nakládání</w:t>
      </w:r>
    </w:p>
    <w:p w14:paraId="52B8977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15 01 02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Plastový obal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0E97AA4B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Beton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6B6CAE9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Cihla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recyklace</w:t>
      </w:r>
    </w:p>
    <w:p w14:paraId="43731BFE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Dřevo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3205B53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17 02 03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005E5E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Měď, bronz, mosaz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1D52CB55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Hliník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0C4F36A0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17 04 05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Železo a ocel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55EF5B2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17 04 07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Směsné kovy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5A8A09B7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17 04 11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Odpad kabelů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7CA3A40B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17 06 04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Izolační materiály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CD92FC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20 01 01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Papír nebo lepenka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30AFA2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72C671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Nakládání s odpady je řešeno v souladu s ustanoveními zákona o odpadech č.</w:t>
      </w:r>
    </w:p>
    <w:p w14:paraId="7D7CAA6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185/2001 Sb. a prováděcí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vyhl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>. č. 93/2016 Sb., jejichž plnění bude ve výkonu autorizované</w:t>
      </w:r>
    </w:p>
    <w:p w14:paraId="32A2671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dodavatelské firmy a budoucího provozovatele dokončené stavby.</w:t>
      </w:r>
    </w:p>
    <w:p w14:paraId="1B5AD62C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6D71B8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Elektrárna při své činnosti neprodukuje odpady ani emise, jedná se o přímou přeměnu sluneční energie na energii </w:t>
      </w:r>
      <w:r w:rsidR="000F7CCF" w:rsidRPr="00882119">
        <w:rPr>
          <w:rFonts w:ascii="Arial" w:hAnsi="Arial" w:cs="Arial"/>
          <w:color w:val="000000" w:themeColor="text1"/>
          <w:sz w:val="22"/>
          <w:szCs w:val="22"/>
        </w:rPr>
        <w:t>elektrickou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5478660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Hospodaření s dešťovou vodou není tento případ. Spotřeba el. energie pro stavbu v řádu jednotek</w:t>
      </w:r>
      <w:r w:rsidR="000F7CC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až desítek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kWh. Energetická náročnost není pro FVE uvažovaná, jedná se o výrobnu FVE – primární zdroj el. energie.</w:t>
      </w:r>
    </w:p>
    <w:p w14:paraId="23FAC82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E0D76EA" w14:textId="77777777" w:rsidR="004910B8" w:rsidRDefault="004910B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D0C270A" w14:textId="77777777" w:rsidR="004910B8" w:rsidRDefault="004910B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6DE1BC5" w14:textId="1597D67D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i) základní předpoklady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výstavby - časové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údaje o rea</w:t>
      </w:r>
      <w:r w:rsidR="00E232D9" w:rsidRPr="00882119">
        <w:rPr>
          <w:rFonts w:ascii="Arial" w:hAnsi="Arial" w:cs="Arial"/>
          <w:b/>
          <w:color w:val="000000" w:themeColor="text1"/>
          <w:sz w:val="22"/>
          <w:szCs w:val="22"/>
        </w:rPr>
        <w:t>lizaci stavby, členění na etapy:</w:t>
      </w:r>
    </w:p>
    <w:p w14:paraId="71DC41F6" w14:textId="1B7C7B1C" w:rsidR="00B678F9" w:rsidRPr="00882119" w:rsidRDefault="009C0D0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Zahájení stavby se předpokládá v roce 2021 a nebude členěna na etapy, 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předpokládaná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doba výstavby 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>je 1 měsíc.</w:t>
      </w:r>
    </w:p>
    <w:p w14:paraId="29DB5BB3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F59BA11" w14:textId="77777777" w:rsidR="005A0892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j) orientační náklady stavby:</w:t>
      </w:r>
    </w:p>
    <w:p w14:paraId="1044086D" w14:textId="3EE0F97E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cca </w:t>
      </w:r>
      <w:r w:rsidR="00BE5865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FF7488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DA6396">
        <w:rPr>
          <w:rFonts w:ascii="Arial" w:hAnsi="Arial" w:cs="Arial"/>
          <w:bCs/>
          <w:color w:val="000000" w:themeColor="text1"/>
          <w:sz w:val="22"/>
          <w:szCs w:val="22"/>
        </w:rPr>
        <w:t>7</w:t>
      </w:r>
      <w:r w:rsidR="006333B6">
        <w:rPr>
          <w:rFonts w:ascii="Arial" w:hAnsi="Arial" w:cs="Arial"/>
          <w:bCs/>
          <w:color w:val="000000" w:themeColor="text1"/>
          <w:sz w:val="22"/>
          <w:szCs w:val="22"/>
        </w:rPr>
        <w:t>89</w:t>
      </w:r>
      <w:r w:rsidR="002A7182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6333B6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6250AF" w:rsidRPr="00882119">
        <w:rPr>
          <w:rFonts w:ascii="Arial" w:hAnsi="Arial" w:cs="Arial"/>
          <w:bCs/>
          <w:color w:val="000000" w:themeColor="text1"/>
          <w:sz w:val="22"/>
          <w:szCs w:val="22"/>
        </w:rPr>
        <w:t>00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Kč</w:t>
      </w:r>
      <w:r w:rsidR="00406490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D0406CE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E85D212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B.2.2 Celkové urbanistické a architektonické řešení</w:t>
      </w:r>
    </w:p>
    <w:p w14:paraId="2ED8D01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a)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urbanismus - územní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regulace, kompozice prostorového řešení,</w:t>
      </w:r>
    </w:p>
    <w:p w14:paraId="4EB3A3C6" w14:textId="77777777" w:rsidR="00406490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b) architektonické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řešení - kompozice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tvarového řešení, materiálové a barevné řešení.</w:t>
      </w:r>
    </w:p>
    <w:p w14:paraId="50CDE27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FVE nejsou kladeny zvláštní urbanistické, ani architektonické požadavky.</w:t>
      </w:r>
    </w:p>
    <w:p w14:paraId="0575AFE6" w14:textId="77777777" w:rsidR="00406490" w:rsidRPr="00882119" w:rsidRDefault="0040649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40C5430" w14:textId="77777777" w:rsidR="002235D6" w:rsidRDefault="002235D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DC1F355" w14:textId="77777777" w:rsidR="002235D6" w:rsidRDefault="002235D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EE9B4AB" w14:textId="280688FC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B.2.3 Celkové provozní řešení, technologie výroby</w:t>
      </w:r>
    </w:p>
    <w:p w14:paraId="36C4BABF" w14:textId="09017F8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FVE bude sloužit pro přímou výrobu elektrické energie z energie slunečního záření. Vyrobená el. energie bude přednostně spotřebovaná v</w:t>
      </w:r>
      <w:r w:rsidR="00604570" w:rsidRPr="00882119">
        <w:rPr>
          <w:rFonts w:ascii="Arial" w:hAnsi="Arial" w:cs="Arial"/>
          <w:color w:val="000000" w:themeColor="text1"/>
          <w:sz w:val="22"/>
          <w:szCs w:val="22"/>
        </w:rPr>
        <w:t> 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reálu</w:t>
      </w:r>
      <w:r w:rsidR="00604570" w:rsidRPr="00882119">
        <w:rPr>
          <w:rFonts w:ascii="Arial" w:hAnsi="Arial" w:cs="Arial"/>
          <w:color w:val="000000" w:themeColor="text1"/>
          <w:sz w:val="22"/>
          <w:szCs w:val="22"/>
        </w:rPr>
        <w:t xml:space="preserve"> (odběrném místě), nebo ukládána do akumulačních baterií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, případné přebytky budou převedeny do distribuční soustavy.</w:t>
      </w:r>
    </w:p>
    <w:p w14:paraId="343CF4D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189086A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B.2.4 Bezbariérové užívání stavby</w:t>
      </w:r>
    </w:p>
    <w:p w14:paraId="2114821B" w14:textId="749CC32C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Zásady řešení přístupnosti a užívání stavby osobami se sníženou schopností pohybu nebo orientace včetně údajů o podmínkách pro výkon práce osob se zdravotním postižením:</w:t>
      </w:r>
    </w:p>
    <w:p w14:paraId="2AD0171B" w14:textId="705B8FCF" w:rsidR="00D17AAF" w:rsidRPr="00882119" w:rsidRDefault="00D2613A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Na stavby FVE 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>se nevztahují požadavky vyhlášky 398/2009 Sb. o obecných technických požadavcích zabezpečujících bezbariérové užívání staveb. Stav</w:t>
      </w:r>
      <w:r w:rsidR="003C1249">
        <w:rPr>
          <w:rFonts w:ascii="Arial" w:hAnsi="Arial" w:cs="Arial"/>
          <w:color w:val="000000" w:themeColor="text1"/>
          <w:sz w:val="22"/>
          <w:szCs w:val="22"/>
        </w:rPr>
        <w:t>ba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 xml:space="preserve"> svým rozsahem a charakterem nevyžaduje bezbariérové </w:t>
      </w:r>
      <w:r w:rsidR="000D64C2" w:rsidRPr="00882119">
        <w:rPr>
          <w:rFonts w:ascii="Arial" w:hAnsi="Arial" w:cs="Arial"/>
          <w:color w:val="000000" w:themeColor="text1"/>
          <w:sz w:val="22"/>
          <w:szCs w:val="22"/>
        </w:rPr>
        <w:t>užívání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C1343B9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A19CCAC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B.2.5 Bezpečnost při užívání stavby</w:t>
      </w:r>
    </w:p>
    <w:p w14:paraId="2ACDD2BB" w14:textId="0E113201" w:rsidR="00D17AAF" w:rsidRPr="00882119" w:rsidRDefault="002472E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Při užívání stavby je nutno respektovat ochranná pásma stanovená zákonem č.458/2000Sb.</w:t>
      </w:r>
      <w:r w:rsidR="00DA5D82" w:rsidRPr="00882119">
        <w:rPr>
          <w:rFonts w:ascii="Arial" w:hAnsi="Arial" w:cs="Arial"/>
          <w:color w:val="000000" w:themeColor="text1"/>
          <w:sz w:val="22"/>
          <w:szCs w:val="22"/>
        </w:rPr>
        <w:t xml:space="preserve"> Elektrické zařízení bude označeno výstražným bleskem a předepsanými tabulkami upozorňujícími před nebezpečím úrazu elektrickým proudem.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50110-1ed</w:t>
      </w:r>
      <w:proofErr w:type="gramEnd"/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. 3.</w:t>
      </w:r>
    </w:p>
    <w:p w14:paraId="351A0728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Zařízení smějí obsluhovat osoby bez elektrotechnické kvalifikace dle §3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vyhl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42915E5A" w14:textId="77777777" w:rsidR="00D17AAF" w:rsidRPr="00882119" w:rsidRDefault="00D17AAF" w:rsidP="000735DE">
      <w:pPr>
        <w:spacing w:before="120" w:line="240" w:lineRule="atLeast"/>
        <w:ind w:left="426" w:firstLine="283"/>
        <w:rPr>
          <w:rFonts w:ascii="Arial" w:hAnsi="Arial" w:cs="Arial"/>
          <w:color w:val="000000" w:themeColor="text1"/>
        </w:rPr>
      </w:pPr>
    </w:p>
    <w:p w14:paraId="5DDD6DD9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§ 3 pracovníci seznámení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mn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nn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 krytím IP 20 a vyšším</w:t>
      </w:r>
    </w:p>
    <w:p w14:paraId="12CBFECB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§ 5 pracovníci znalí (a vyšší)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mn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nn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 krytím IP 1x a menším </w:t>
      </w:r>
    </w:p>
    <w:p w14:paraId="36FA66DF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vn</w:t>
      </w:r>
      <w:proofErr w:type="spellEnd"/>
    </w:p>
    <w:p w14:paraId="3F494A89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- práce na elektrických zařízeních</w:t>
      </w:r>
    </w:p>
    <w:p w14:paraId="79BD3538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</w:p>
    <w:p w14:paraId="6AAFA22C" w14:textId="77777777" w:rsidR="00D17AAF" w:rsidRPr="00882119" w:rsidRDefault="00D17AAF" w:rsidP="007A48F8">
      <w:p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Tyto osoby musí prokázat znalost místních provozních a bezpečnostních předpisů, protipožárních opatř</w:t>
      </w:r>
      <w:r w:rsidR="003B7790" w:rsidRPr="00882119">
        <w:rPr>
          <w:rFonts w:ascii="Arial" w:hAnsi="Arial" w:cs="Arial"/>
          <w:color w:val="000000" w:themeColor="text1"/>
          <w:sz w:val="22"/>
          <w:szCs w:val="22"/>
        </w:rPr>
        <w:t>en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í, první pomoci při úrazech elektřinou a znalost postupu a způsobu hlášení závad na svěřeném zařízení.</w:t>
      </w:r>
    </w:p>
    <w:p w14:paraId="6EED6380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40F067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B.2.6 Základní charakteristika objektů</w:t>
      </w:r>
    </w:p>
    <w:p w14:paraId="6F77922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a) stavební řešení:</w:t>
      </w:r>
    </w:p>
    <w:p w14:paraId="592E4E89" w14:textId="7440FB70" w:rsidR="00D17AAF" w:rsidRPr="00882119" w:rsidRDefault="00FE7646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Hliníkové střešní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konstrukce</w:t>
      </w:r>
      <w:r w:rsidR="00B667C3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s FV panely na střechu, měniče a rozvaděče budou umístěn</w:t>
      </w:r>
      <w:r w:rsidR="00411743" w:rsidRPr="00882119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411743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dle požadavků PBŘ </w:t>
      </w:r>
      <w:r w:rsidR="004507E7">
        <w:rPr>
          <w:rFonts w:ascii="Arial" w:hAnsi="Arial" w:cs="Arial"/>
          <w:bCs/>
          <w:color w:val="000000" w:themeColor="text1"/>
          <w:sz w:val="22"/>
          <w:szCs w:val="22"/>
        </w:rPr>
        <w:t>na venkovním plášti budovy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087C77E" w14:textId="77777777" w:rsidR="00240D40" w:rsidRPr="00882119" w:rsidRDefault="00240D4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3FD11ED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konstrukční a materiálové řešení:</w:t>
      </w:r>
    </w:p>
    <w:p w14:paraId="2EA5932E" w14:textId="5C7536C1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Konstrukční systém </w:t>
      </w:r>
      <w:r w:rsidR="00D863B3" w:rsidRPr="00882119">
        <w:rPr>
          <w:rFonts w:ascii="Arial" w:hAnsi="Arial" w:cs="Arial"/>
          <w:bCs/>
          <w:color w:val="000000" w:themeColor="text1"/>
          <w:sz w:val="22"/>
          <w:szCs w:val="22"/>
        </w:rPr>
        <w:t>se skládá z příchytných prvků a nosných hliníkových profilů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, materiály jsou běžně používané pro výstavbu FVE, hliníkové konstrukce, FV panely v Al rámu, </w:t>
      </w:r>
      <w:r w:rsidR="00CB069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kabelové rošty,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propojovací kabeláž</w:t>
      </w:r>
      <w:r w:rsidR="006F01D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rozvaděč</w:t>
      </w:r>
      <w:r w:rsidR="0032296B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6F01D2">
        <w:rPr>
          <w:rFonts w:ascii="Arial" w:hAnsi="Arial" w:cs="Arial"/>
          <w:bCs/>
          <w:color w:val="000000" w:themeColor="text1"/>
          <w:sz w:val="22"/>
          <w:szCs w:val="22"/>
        </w:rPr>
        <w:t xml:space="preserve"> a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střídač.</w:t>
      </w:r>
    </w:p>
    <w:p w14:paraId="210C1CA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B35348" w14:textId="77777777" w:rsidR="005A0892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c) mechanická odolnost a stabilita:</w:t>
      </w:r>
    </w:p>
    <w:p w14:paraId="428EE898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Střešní FV konstrukce budou </w:t>
      </w:r>
      <w:r w:rsidR="0006350B" w:rsidRPr="00882119">
        <w:rPr>
          <w:rFonts w:ascii="Arial" w:hAnsi="Arial" w:cs="Arial"/>
          <w:bCs/>
          <w:color w:val="000000" w:themeColor="text1"/>
          <w:sz w:val="22"/>
          <w:szCs w:val="22"/>
        </w:rPr>
        <w:t>kotven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06350B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do střešní konstrukce</w:t>
      </w:r>
      <w:r w:rsidR="008E5DB5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Statické posouzení rozložení 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>FV konstrukcí vč. panelů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prvků tvoří samostatný dokument.</w:t>
      </w:r>
    </w:p>
    <w:p w14:paraId="7F7DD739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9B694E7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B.2.7 Základní charakteristika technických a technologických zařízení</w:t>
      </w:r>
    </w:p>
    <w:p w14:paraId="0C7B2AAD" w14:textId="77E5B189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a) technické řešení</w:t>
      </w:r>
      <w:r w:rsidR="008A2560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6C20F0A2" w14:textId="58267FA5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Zapojení FV panelů do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stri</w:t>
      </w:r>
      <w:r w:rsidR="008E5DB5" w:rsidRPr="00882119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gů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, následně do střídač</w:t>
      </w:r>
      <w:r w:rsidR="004E2948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DC/AC, přes systém ochran </w:t>
      </w:r>
      <w:r w:rsidR="00E63E0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a následné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napojen</w:t>
      </w:r>
      <w:r w:rsidR="00E63E0F" w:rsidRPr="00882119">
        <w:rPr>
          <w:rFonts w:ascii="Arial" w:hAnsi="Arial" w:cs="Arial"/>
          <w:bCs/>
          <w:color w:val="000000" w:themeColor="text1"/>
          <w:sz w:val="22"/>
          <w:szCs w:val="22"/>
        </w:rPr>
        <w:t>í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do elektroinstalace objektu. Detailní popis viz Technická zpráva</w:t>
      </w:r>
      <w:r w:rsidR="00A75F86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6BC631F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433883C" w14:textId="342A8054" w:rsidR="00D17AA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výčet technických a technologických zařízení</w:t>
      </w:r>
      <w:r w:rsidR="008A2560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07FE35D3" w14:textId="77777777" w:rsidR="006C48F6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FV panely, střešní konstrukce, propojovací kabeláž, střídače DC/AC a rozvaděče vč. elektroinstalace a ochran.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FVE tvoří jeden technologický celek.</w:t>
      </w:r>
    </w:p>
    <w:p w14:paraId="3E6392D4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D04AB2E" w14:textId="383589AD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B.2.8 Zásady požárně bezpečnostního řešení</w:t>
      </w:r>
    </w:p>
    <w:p w14:paraId="0727C73A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Viz samostatný dokument.</w:t>
      </w:r>
    </w:p>
    <w:p w14:paraId="1C12A270" w14:textId="77777777" w:rsidR="00AA02E4" w:rsidRPr="00882119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Požární bezpečnost obecně: </w:t>
      </w:r>
    </w:p>
    <w:p w14:paraId="11EE562B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Požární bezpečnost instalace fotovoltaické elektrárny a její napojení do elektroinstalace objektu je řešena dle ČSN 73 0834, ČSN 73 0804 a norem souvisejících.</w:t>
      </w:r>
    </w:p>
    <w:p w14:paraId="7F6C5AED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7AE935D9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Podle čl. 6.2.1 ČSN 73 0810 všechny prostupy rozvodů a instalací požárně dělícími konstrukcemi musí být požárně utěsněny v souladu s ČSN 73 0810 kapitola 6.2.</w:t>
      </w:r>
    </w:p>
    <w:p w14:paraId="5FC3BA7E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7.5 ČSN 730804 otevřené technologické zařízení nemusí být vybaveno stabilním hasícím zařízením.</w:t>
      </w:r>
    </w:p>
    <w:p w14:paraId="72D66CEE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7.5 ČSN 730804 se u otevřeného technologického zařízení neuvažuje instalace samočinného odvětracího zařízení.</w:t>
      </w:r>
    </w:p>
    <w:p w14:paraId="271DDBA7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7.2.1 ČSN 730804 otevřené technologické zařízení nemusí být vybaveno elektrickou požární signalizací.</w:t>
      </w:r>
    </w:p>
    <w:p w14:paraId="3F804C71" w14:textId="77777777" w:rsidR="000725D9" w:rsidRPr="00882119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Zhotovitel v oblasti PO je povinen:</w:t>
      </w:r>
    </w:p>
    <w:p w14:paraId="38015C6C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27437F1E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volný přístup k hasicím přístrojům, požárním hydrantům a požárním zařízením.</w:t>
      </w:r>
    </w:p>
    <w:p w14:paraId="63705A3E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Řádně označit své prostory, objekty, pracoviště, ve vztahu k požární ochraně v souladu s NV 375/2017 Sb.</w:t>
      </w:r>
    </w:p>
    <w:p w14:paraId="6842ED23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Nahlásit zástupci objednatele druhy, množství, počet skladovaných hořlavých látek a materiálů, tyto ukládat a skladovat dle ČSN 65 0201. </w:t>
      </w:r>
    </w:p>
    <w:p w14:paraId="6A905824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3E9243A8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0C3A5110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Dodržovat technické podmínky a návody, vztahující se k požární bezpečnosti výrobků nebo činností.</w:t>
      </w:r>
    </w:p>
    <w:p w14:paraId="34447BCD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Při svařování postupovat v souladu s vyhláškou Ministerstva vnitra ČR č. 87/2000 Sb.</w:t>
      </w:r>
    </w:p>
    <w:p w14:paraId="424E28A9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4B7AB648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3DAFCEA9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1C97EF74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Zaměstnanci zhotovitele i osoby, zdržující se s jeho vědomím na pracovištích objednatele, jsou při zdolávání požáru, </w:t>
      </w:r>
      <w:proofErr w:type="gramStart"/>
      <w:r w:rsidRPr="00882119">
        <w:rPr>
          <w:rFonts w:ascii="Arial" w:hAnsi="Arial" w:cs="Arial"/>
          <w:color w:val="000000" w:themeColor="text1"/>
          <w:sz w:val="22"/>
        </w:rPr>
        <w:t>živelných</w:t>
      </w:r>
      <w:proofErr w:type="gramEnd"/>
      <w:r w:rsidRPr="00882119">
        <w:rPr>
          <w:rFonts w:ascii="Arial" w:hAnsi="Arial" w:cs="Arial"/>
          <w:color w:val="000000" w:themeColor="text1"/>
          <w:sz w:val="22"/>
        </w:rPr>
        <w:t xml:space="preserve"> pohrom a jiných mimořádných událostí povinni poskytnout přiměřenou osobní pomoc a potřebnou věcnou pomoc.</w:t>
      </w:r>
    </w:p>
    <w:p w14:paraId="0BCA089D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4B82EF5" w14:textId="77777777" w:rsidR="002235D6" w:rsidRDefault="002235D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0B92FD9" w14:textId="34A0B7CE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B.2.9 Úspora energie a tepelná ochrana</w:t>
      </w:r>
    </w:p>
    <w:p w14:paraId="3B6D763E" w14:textId="02F2C93A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primárně určená pro </w:t>
      </w:r>
      <w:r w:rsidR="00262BEA" w:rsidRPr="00882119">
        <w:rPr>
          <w:rFonts w:ascii="Arial" w:hAnsi="Arial" w:cs="Arial"/>
          <w:color w:val="000000" w:themeColor="text1"/>
          <w:sz w:val="22"/>
          <w:szCs w:val="22"/>
        </w:rPr>
        <w:t xml:space="preserve">pokrytí či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snížení spotřeby objektu </w:t>
      </w:r>
      <w:r w:rsidR="00E42D80" w:rsidRPr="00882119">
        <w:rPr>
          <w:rFonts w:ascii="Arial" w:hAnsi="Arial" w:cs="Arial"/>
          <w:color w:val="000000" w:themeColor="text1"/>
          <w:sz w:val="22"/>
          <w:szCs w:val="22"/>
        </w:rPr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vyrobenou el</w:t>
      </w:r>
      <w:r w:rsidR="00E42D8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energii. </w:t>
      </w:r>
    </w:p>
    <w:p w14:paraId="715DFD44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DCA0440" w14:textId="6EECBD73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B.2.10 Hygienické požadavky na stavby, požadavky na pracovní a komunální prostředí</w:t>
      </w:r>
    </w:p>
    <w:p w14:paraId="0A11F07B" w14:textId="5D89EB55" w:rsidR="006A5FCF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Zásady řešení parametrů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stavby - větrání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, vytápění, osvětlení, zásobování vodou, odpadů apod., a dále zásady řešení vlivu stavby na okolí - vibrace, hluk, prašnost apod</w:t>
      </w:r>
      <w:r w:rsidR="009B22D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D43615E" w14:textId="77777777" w:rsidR="00D61374" w:rsidRPr="00882119" w:rsidRDefault="00D6137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Nejsou dodatečné požadavky na vybavení stávající budovy/areálu. FV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nevydává vibrace ani hluk ani 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 xml:space="preserve">nezvyšuje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prašnost.</w:t>
      </w:r>
    </w:p>
    <w:p w14:paraId="4CFB4650" w14:textId="2B9356F3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Provoz FVE bude bez přítomnosti stálé obsluhy. Bude zajištěný pouze občasný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dohled a servis. Před zahájením zkušebního provozu budou zpracovány provozní předpisy, v nichž budou uvedeny povinnosti jednotlivých pracovníků. Podkladem pro provozní předpisy budou zákony uvedené v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> 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bodu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B.2.5, a také ve vyhlášce č. 50/1978 Sb. (o odborné způsobilosti v elektrotechnice).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Podmínky požární ochrany, hygienické podmínky apod. jsou dány příslušnými předpisy a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normami ČSN. FVE nebude mít vliv na okolí z hlediska hluku při provozu,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prašnosti,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apod.</w:t>
      </w:r>
    </w:p>
    <w:p w14:paraId="5EC54BF1" w14:textId="77777777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Během výstavby nebudou překračovány hygienické limity.</w:t>
      </w:r>
    </w:p>
    <w:p w14:paraId="51FF576F" w14:textId="77777777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BCA12F8" w14:textId="44751AC8" w:rsidR="009B22DE" w:rsidRPr="00882119" w:rsidRDefault="009B22DE" w:rsidP="00F86DEE">
      <w:pPr>
        <w:ind w:left="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B.2.11 Zásady ochrany stavby před negativními účinky vnějšího prostředí</w:t>
      </w:r>
    </w:p>
    <w:p w14:paraId="22467F2D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ochrana před pronikáním radonu z podloží: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58D9330" w14:textId="5D0AF26F" w:rsidR="008A2924" w:rsidRPr="00882119" w:rsidRDefault="008A2924" w:rsidP="008A2924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Ochrana před pronikáním radonu není </w:t>
      </w:r>
      <w:r w:rsidR="00A55D1A" w:rsidRPr="00882119">
        <w:rPr>
          <w:rFonts w:ascii="Arial" w:hAnsi="Arial" w:cs="Arial"/>
          <w:color w:val="000000" w:themeColor="text1"/>
          <w:sz w:val="22"/>
          <w:szCs w:val="22"/>
        </w:rPr>
        <w:t xml:space="preserve">pro provoz FVE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řešena, neboť je využito </w:t>
      </w:r>
      <w:r w:rsidR="00B85CCF" w:rsidRPr="00882119">
        <w:rPr>
          <w:rFonts w:ascii="Arial" w:hAnsi="Arial" w:cs="Arial"/>
          <w:color w:val="000000" w:themeColor="text1"/>
          <w:sz w:val="22"/>
          <w:szCs w:val="22"/>
        </w:rPr>
        <w:t xml:space="preserve">ochrany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stávající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budovy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na které bude FVE instalována</w:t>
      </w:r>
      <w:r w:rsidR="00B85CCF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6EE0DA1" w14:textId="77777777" w:rsidR="008A2924" w:rsidRPr="00882119" w:rsidRDefault="008A292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B40153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ochrana před bludnými proudy:</w:t>
      </w:r>
    </w:p>
    <w:p w14:paraId="02A39C21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DC soustava zapojena jako Izolovaná (IT) AC část chráněna izolací.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 xml:space="preserve"> AC soustava řešena stejně jako elektroinstalace budovy.</w:t>
      </w:r>
    </w:p>
    <w:p w14:paraId="59A962B2" w14:textId="77777777" w:rsidR="002B7CE8" w:rsidRPr="00882119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23C3629" w14:textId="16116E64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ochrana před technickou seizmicitou</w:t>
      </w:r>
      <w:r w:rsidR="008B4A6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AF69829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Dle parametrů stávající budovy.</w:t>
      </w:r>
    </w:p>
    <w:p w14:paraId="113851DC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8A92D3A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ochrana před hlukem:</w:t>
      </w:r>
    </w:p>
    <w:p w14:paraId="785BD9A5" w14:textId="542E4C35" w:rsidR="00263CF5" w:rsidRPr="00882119" w:rsidRDefault="00263CF5" w:rsidP="00263CF5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vyžadována</w:t>
      </w:r>
      <w:r w:rsidR="00A86BCC" w:rsidRPr="00882119">
        <w:rPr>
          <w:rFonts w:ascii="Arial" w:hAnsi="Arial" w:cs="Arial"/>
          <w:color w:val="000000" w:themeColor="text1"/>
          <w:sz w:val="22"/>
          <w:szCs w:val="22"/>
        </w:rPr>
        <w:t>, FVE nevydává hluk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D38EEC6" w14:textId="76B9760A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57B7DF7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protipovodňová opatření:</w:t>
      </w:r>
    </w:p>
    <w:p w14:paraId="6D9C248D" w14:textId="0F2E7555" w:rsidR="009B22DE" w:rsidRPr="00882119" w:rsidRDefault="008342C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FVE bude realizovaná na střeše budovy, protipovodňová op</w:t>
      </w:r>
      <w:r w:rsidR="00DE6A19" w:rsidRPr="00882119">
        <w:rPr>
          <w:rFonts w:ascii="Arial" w:hAnsi="Arial" w:cs="Arial"/>
          <w:color w:val="000000" w:themeColor="text1"/>
          <w:sz w:val="22"/>
          <w:szCs w:val="22"/>
        </w:rPr>
        <w:t>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tření</w:t>
      </w:r>
      <w:r w:rsidR="00DE6A19" w:rsidRPr="00882119">
        <w:rPr>
          <w:rFonts w:ascii="Arial" w:hAnsi="Arial" w:cs="Arial"/>
          <w:color w:val="000000" w:themeColor="text1"/>
          <w:sz w:val="22"/>
          <w:szCs w:val="22"/>
        </w:rPr>
        <w:t xml:space="preserve"> nejsou vyžadována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A331B6D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5AFF526" w14:textId="35C4C0DB" w:rsidR="00D61374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f) ostatní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účinky - vliv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poddolování, výskyt metanu apod:</w:t>
      </w:r>
    </w:p>
    <w:p w14:paraId="3A5C7065" w14:textId="0457FCD3" w:rsidR="009B22DE" w:rsidRPr="00882119" w:rsidRDefault="009E423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Nevyskytují se.</w:t>
      </w:r>
    </w:p>
    <w:p w14:paraId="0750B85F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EBDDAA5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B.3 Připojení na technickou infrastrukturu</w:t>
      </w:r>
    </w:p>
    <w:p w14:paraId="1479C662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napojovací místa technické infrastruktury: </w:t>
      </w:r>
    </w:p>
    <w:p w14:paraId="627F2C4D" w14:textId="3E8ACDF2" w:rsidR="00565A67" w:rsidRPr="00882119" w:rsidRDefault="00565A67" w:rsidP="00565A67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napojena na stávající elektroinstalaci objektu. </w:t>
      </w:r>
    </w:p>
    <w:p w14:paraId="1EBC5A4C" w14:textId="43D3697A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4AAAC41" w14:textId="77777777" w:rsidR="00F217FB" w:rsidRDefault="00F217F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D4CDA21" w14:textId="248CB28E" w:rsidR="009B22DE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připojovací rozměry, výkonové kapacity a délky</w:t>
      </w:r>
      <w:r w:rsidR="00171CF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858F9EE" w14:textId="66B8F97E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Připojeno do </w:t>
      </w:r>
      <w:r w:rsidR="002235D6">
        <w:rPr>
          <w:rFonts w:ascii="Arial" w:hAnsi="Arial" w:cs="Arial"/>
          <w:color w:val="000000" w:themeColor="text1"/>
          <w:sz w:val="22"/>
          <w:szCs w:val="22"/>
        </w:rPr>
        <w:t>hlavního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rozváděče R</w:t>
      </w:r>
      <w:r w:rsidR="002235D6">
        <w:rPr>
          <w:rFonts w:ascii="Arial" w:hAnsi="Arial" w:cs="Arial"/>
          <w:color w:val="000000" w:themeColor="text1"/>
          <w:sz w:val="22"/>
          <w:szCs w:val="22"/>
        </w:rPr>
        <w:t>H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pomocí kabelu </w:t>
      </w:r>
      <w:r w:rsidR="00AB78C0" w:rsidRPr="00882119">
        <w:rPr>
          <w:rFonts w:ascii="Arial" w:hAnsi="Arial" w:cs="Arial"/>
          <w:color w:val="000000" w:themeColor="text1"/>
          <w:sz w:val="22"/>
          <w:szCs w:val="22"/>
        </w:rPr>
        <w:t>NY</w:t>
      </w:r>
      <w:r w:rsidR="00E84839" w:rsidRPr="00882119">
        <w:rPr>
          <w:rFonts w:ascii="Arial" w:hAnsi="Arial" w:cs="Arial"/>
          <w:color w:val="000000" w:themeColor="text1"/>
          <w:sz w:val="22"/>
          <w:szCs w:val="22"/>
        </w:rPr>
        <w:t xml:space="preserve">Y </w:t>
      </w:r>
      <w:r w:rsidR="00104DC9">
        <w:rPr>
          <w:rFonts w:ascii="Arial" w:hAnsi="Arial" w:cs="Arial"/>
          <w:color w:val="000000" w:themeColor="text1"/>
          <w:sz w:val="22"/>
          <w:szCs w:val="22"/>
        </w:rPr>
        <w:t>4</w:t>
      </w:r>
      <w:r w:rsidR="00E84839" w:rsidRPr="00882119">
        <w:rPr>
          <w:rFonts w:ascii="Arial" w:hAnsi="Arial" w:cs="Arial"/>
          <w:color w:val="000000" w:themeColor="text1"/>
          <w:sz w:val="22"/>
          <w:szCs w:val="22"/>
        </w:rPr>
        <w:t xml:space="preserve"> x </w:t>
      </w:r>
      <w:r w:rsidR="002235D6">
        <w:rPr>
          <w:rFonts w:ascii="Arial" w:hAnsi="Arial" w:cs="Arial"/>
          <w:color w:val="000000" w:themeColor="text1"/>
          <w:sz w:val="22"/>
          <w:szCs w:val="22"/>
        </w:rPr>
        <w:t>95</w:t>
      </w:r>
      <w:r w:rsidR="00E84839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mm</w:t>
      </w:r>
      <w:r w:rsidRPr="00882119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cca </w:t>
      </w:r>
      <w:r w:rsidR="002235D6">
        <w:rPr>
          <w:rFonts w:ascii="Arial" w:hAnsi="Arial" w:cs="Arial"/>
          <w:color w:val="000000" w:themeColor="text1"/>
          <w:sz w:val="22"/>
          <w:szCs w:val="22"/>
        </w:rPr>
        <w:t>1</w:t>
      </w:r>
      <w:r w:rsidR="00104DC9">
        <w:rPr>
          <w:rFonts w:ascii="Arial" w:hAnsi="Arial" w:cs="Arial"/>
          <w:color w:val="000000" w:themeColor="text1"/>
          <w:sz w:val="22"/>
          <w:szCs w:val="22"/>
        </w:rPr>
        <w:t>0</w:t>
      </w:r>
      <w:r w:rsidR="001300B7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m. </w:t>
      </w:r>
    </w:p>
    <w:p w14:paraId="169B556D" w14:textId="77777777" w:rsidR="00BD7848" w:rsidRDefault="00BD784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F7DA04" w14:textId="78EF7D00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B.4 Dopravní řešení</w:t>
      </w:r>
    </w:p>
    <w:p w14:paraId="60738632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popis dopravního řešení včetně bezbariérových opatření pro přístupnost a užívání stavby osobami se sníženou s</w:t>
      </w:r>
      <w:r w:rsidR="0016569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chopností pohybu nebo orientace:</w:t>
      </w:r>
    </w:p>
    <w:p w14:paraId="4AF01596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Bude využito stávajících obslužných komunikací, bez požadavků na dodatečné zdroje.</w:t>
      </w:r>
    </w:p>
    <w:p w14:paraId="77790B22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AD09EA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napojení území na st</w:t>
      </w:r>
      <w:r w:rsidR="0016569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ávající dopravní infrastrukturu:</w:t>
      </w:r>
    </w:p>
    <w:p w14:paraId="7E624BDE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Bude využito stávajících obslužných komunikací, bez požadavků na dodatečné zdroje.</w:t>
      </w:r>
    </w:p>
    <w:p w14:paraId="1C057937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07E64F" w14:textId="77777777" w:rsidR="006F1D49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doprava v klidu:</w:t>
      </w:r>
    </w:p>
    <w:p w14:paraId="5F1B286F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2FEB0BF5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736837A" w14:textId="77777777" w:rsidR="006F1D49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pěší a cyklistické stezky:</w:t>
      </w:r>
    </w:p>
    <w:p w14:paraId="315ED87B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0977195E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B.5 Řešení vegetace a souvisejících terénních úprav</w:t>
      </w:r>
    </w:p>
    <w:p w14:paraId="3914D628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terénní úpravy:</w:t>
      </w:r>
    </w:p>
    <w:p w14:paraId="6F68A068" w14:textId="640016CE" w:rsidR="00332A1C" w:rsidRPr="00882119" w:rsidRDefault="004E194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Pro výstavbu a provoz FVE není </w:t>
      </w:r>
      <w:r w:rsidR="009A226B" w:rsidRPr="00882119">
        <w:rPr>
          <w:rFonts w:ascii="Arial" w:hAnsi="Arial" w:cs="Arial"/>
          <w:color w:val="000000" w:themeColor="text1"/>
          <w:sz w:val="22"/>
          <w:szCs w:val="22"/>
        </w:rPr>
        <w:t>vyžadováno.</w:t>
      </w:r>
    </w:p>
    <w:p w14:paraId="1BDEBADB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AB32DD0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použité vegetační prvky:</w:t>
      </w:r>
    </w:p>
    <w:p w14:paraId="6D5F658A" w14:textId="7277CBA7" w:rsidR="009A226B" w:rsidRPr="00882119" w:rsidRDefault="009A226B" w:rsidP="009A226B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výstavbu a provoz FVE není vyžadováno.</w:t>
      </w:r>
    </w:p>
    <w:p w14:paraId="04C806B5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8B5F46C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biotechnická opatření:</w:t>
      </w:r>
    </w:p>
    <w:p w14:paraId="782B0D52" w14:textId="78CCB84E" w:rsidR="009A226B" w:rsidRPr="00882119" w:rsidRDefault="009A226B" w:rsidP="009A226B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výstavbu a provoz FVE není vyžadováno.</w:t>
      </w:r>
    </w:p>
    <w:p w14:paraId="74A057E4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58C714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B.6 Popis vlivů stavby na životní prostředí a jeho ochrana</w:t>
      </w:r>
    </w:p>
    <w:p w14:paraId="56DA30D7" w14:textId="1E102ED8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vliv na životní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prostředí - ovzduší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, hluk, voda, odpady a půda</w:t>
      </w:r>
      <w:r w:rsidR="00D957E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0B909B80" w14:textId="1E725C31" w:rsidR="001D10C3" w:rsidRPr="00882119" w:rsidRDefault="007A788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Výstavba a provoz FVE nemá negativní vliv </w:t>
      </w:r>
      <w:r w:rsidR="00FD5D13" w:rsidRPr="00882119">
        <w:rPr>
          <w:rFonts w:ascii="Arial" w:hAnsi="Arial" w:cs="Arial"/>
          <w:color w:val="000000" w:themeColor="text1"/>
          <w:sz w:val="22"/>
          <w:szCs w:val="22"/>
        </w:rPr>
        <w:t xml:space="preserve">na </w:t>
      </w:r>
      <w:r w:rsidR="00E45684" w:rsidRPr="00882119">
        <w:rPr>
          <w:rFonts w:ascii="Arial" w:hAnsi="Arial" w:cs="Arial"/>
          <w:color w:val="000000" w:themeColor="text1"/>
          <w:sz w:val="22"/>
          <w:szCs w:val="22"/>
        </w:rPr>
        <w:t>ovzduší, vodu a půdu, nevydává hluk a není zdrojem odpadu. Zařízení nemá negativní vliv na životní prostředí. Po dokončení stavby nebude mít negativní vliv na okolní životní prostředí</w:t>
      </w:r>
      <w:r w:rsidR="00427236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5AA267C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B934A99" w14:textId="33606696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vliv na přírodu a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krajinu - ochrana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dřevin, ochrana památných stromů, ochrana rostlin a živočichů, zachování ekologických funkc</w:t>
      </w:r>
      <w:r w:rsidR="001D10C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í a vazeb v krajině apod:</w:t>
      </w:r>
    </w:p>
    <w:p w14:paraId="4CA1AA78" w14:textId="3F2B4FE8" w:rsidR="001D10C3" w:rsidRPr="00882119" w:rsidRDefault="00E642E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nemá negativní vliv na přírodu a krajinu</w:t>
      </w:r>
      <w:r w:rsidR="00DC6BB2"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86470" w:rsidRPr="00882119">
        <w:rPr>
          <w:rFonts w:ascii="Arial" w:hAnsi="Arial" w:cs="Arial"/>
          <w:color w:val="000000" w:themeColor="text1"/>
          <w:sz w:val="22"/>
          <w:szCs w:val="22"/>
        </w:rPr>
        <w:t xml:space="preserve">nedotýká se ochranného pásma </w:t>
      </w:r>
      <w:r w:rsidR="008B6A1D" w:rsidRPr="00882119">
        <w:rPr>
          <w:rFonts w:ascii="Arial" w:hAnsi="Arial" w:cs="Arial"/>
          <w:color w:val="000000" w:themeColor="text1"/>
          <w:sz w:val="22"/>
          <w:szCs w:val="22"/>
        </w:rPr>
        <w:t>památného stromu a neleží v CHKO.</w:t>
      </w:r>
    </w:p>
    <w:p w14:paraId="7115A418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6451923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vliv na sousta</w:t>
      </w:r>
      <w:r w:rsidR="001D10C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vu chráněných území Natura 2000:</w:t>
      </w:r>
    </w:p>
    <w:p w14:paraId="03E24DA1" w14:textId="7BA55743" w:rsidR="001D10C3" w:rsidRPr="00882119" w:rsidRDefault="0081327B" w:rsidP="006A4BD6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neleží v chráněném území Natura 2000.</w:t>
      </w:r>
    </w:p>
    <w:p w14:paraId="1BC8BAE9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EB73091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způsob zohlednění podmínek závazného stanoviska posouzení vlivu záměru na živ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otní prostředí, je-li podkladem:</w:t>
      </w:r>
    </w:p>
    <w:p w14:paraId="1DFAE7B1" w14:textId="11119955" w:rsidR="00F26C27" w:rsidRPr="00882119" w:rsidRDefault="00F26C27" w:rsidP="00F26C27">
      <w:pPr>
        <w:spacing w:line="240" w:lineRule="atLeast"/>
        <w:ind w:left="0"/>
        <w:rPr>
          <w:rFonts w:ascii="Arial" w:hAnsi="Arial" w:cs="Arial"/>
          <w:color w:val="000000" w:themeColor="text1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se nevztahuje zákon č.100/2001Sb. ve znění pozdějších předpisů ani § 45h a 45i zákona č.114/1992Sb. a z těchto důvodů stavba nevyžaduje posouzení jejích vlivů na životní prostředí.</w:t>
      </w:r>
      <w:r w:rsidRPr="00882119">
        <w:rPr>
          <w:rFonts w:ascii="Arial" w:hAnsi="Arial" w:cs="Arial"/>
          <w:color w:val="000000" w:themeColor="text1"/>
        </w:rPr>
        <w:t xml:space="preserve"> </w:t>
      </w:r>
    </w:p>
    <w:p w14:paraId="54CF2628" w14:textId="3D973377" w:rsidR="00EE2648" w:rsidRPr="00882119" w:rsidRDefault="00EE2648" w:rsidP="00F26C27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EB0456D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v případě záměrů spadajících do režimu zákona o integrované prevenci základní parametry způsobu naplnění závěrů o nejlepších dostupných technikách nebo integrované povolení, bylo-li vydáno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3F366C2E" w14:textId="6B340C3F" w:rsidR="004E13B4" w:rsidRPr="00882119" w:rsidRDefault="00177DCA" w:rsidP="004E13B4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FVE se nevztahuje.</w:t>
      </w:r>
      <w:r w:rsidR="004E13B4" w:rsidRPr="00882119">
        <w:rPr>
          <w:rFonts w:ascii="Arial" w:hAnsi="Arial" w:cs="Arial"/>
          <w:color w:val="000000" w:themeColor="text1"/>
          <w:sz w:val="22"/>
          <w:szCs w:val="22"/>
        </w:rPr>
        <w:t xml:space="preserve"> Z tohoto důvodu stavba nevyžaduje zvláštní opatření ani integrované povolení. </w:t>
      </w:r>
    </w:p>
    <w:p w14:paraId="2A72056A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9676C32" w14:textId="07A39AB0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f) navrhovaná ochranná a bezpečnostní pásma, rozsah omezení a podmínky ochrany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podle jiných právních předpisů:</w:t>
      </w:r>
    </w:p>
    <w:p w14:paraId="0FAEBE91" w14:textId="703E4F85" w:rsidR="00EE2648" w:rsidRPr="00882119" w:rsidRDefault="009B0F1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Ochranné pásmo je </w:t>
      </w:r>
      <w:r w:rsidR="00D14306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dle energetického zákona č. 458/2000 </w:t>
      </w:r>
      <w:proofErr w:type="spellStart"/>
      <w:r w:rsidR="00D14306" w:rsidRPr="00882119">
        <w:rPr>
          <w:rFonts w:ascii="Arial" w:hAnsi="Arial" w:cs="Arial"/>
          <w:bCs/>
          <w:color w:val="000000" w:themeColor="text1"/>
          <w:sz w:val="22"/>
          <w:szCs w:val="22"/>
        </w:rPr>
        <w:t>Sb</w:t>
      </w:r>
      <w:proofErr w:type="spellEnd"/>
      <w:r w:rsidR="005E26AB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stanoveno </w:t>
      </w:r>
      <w:r w:rsidR="005E2E55" w:rsidRPr="00882119">
        <w:rPr>
          <w:rFonts w:ascii="Arial" w:hAnsi="Arial" w:cs="Arial"/>
          <w:bCs/>
          <w:color w:val="000000" w:themeColor="text1"/>
          <w:sz w:val="22"/>
          <w:szCs w:val="22"/>
        </w:rPr>
        <w:t>v § 46 bodě (7)</w:t>
      </w:r>
      <w:r w:rsidR="006073D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jedná se o </w:t>
      </w:r>
      <w:r w:rsidR="006073DC" w:rsidRPr="00882119">
        <w:rPr>
          <w:rFonts w:ascii="Arial" w:hAnsi="Arial" w:cs="Arial"/>
          <w:color w:val="000000" w:themeColor="text1"/>
          <w:sz w:val="22"/>
          <w:szCs w:val="22"/>
        </w:rPr>
        <w:t>souvislý prostor vymezený svislými rovinami vedenými v kolmé vzdálenosti</w:t>
      </w:r>
      <w:r w:rsidR="000F2CE4" w:rsidRPr="008821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72068" w:rsidRPr="00882119">
        <w:rPr>
          <w:rFonts w:ascii="Arial" w:hAnsi="Arial" w:cs="Arial"/>
          <w:color w:val="000000" w:themeColor="text1"/>
          <w:sz w:val="22"/>
          <w:szCs w:val="22"/>
        </w:rPr>
        <w:t xml:space="preserve">Dle písm. </w:t>
      </w:r>
      <w:r w:rsidR="004871E6" w:rsidRPr="00882119">
        <w:rPr>
          <w:rFonts w:ascii="Arial" w:hAnsi="Arial" w:cs="Arial"/>
          <w:color w:val="000000" w:themeColor="text1"/>
          <w:sz w:val="22"/>
          <w:szCs w:val="22"/>
        </w:rPr>
        <w:t xml:space="preserve">e) činí ochranné pásmo </w:t>
      </w:r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 xml:space="preserve">1 m od vnějšího líce obvodového zdiva budovy, na které je výrobna elektřiny umístěna, u výroben elektřiny připojených k distribuční soustavě s napětím do 1 </w:t>
      </w:r>
      <w:proofErr w:type="spellStart"/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>kV</w:t>
      </w:r>
      <w:proofErr w:type="spellEnd"/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 xml:space="preserve"> včetně s instalovaným výkonem nad 10 kW. </w:t>
      </w:r>
    </w:p>
    <w:p w14:paraId="2912A4B9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728506E" w14:textId="6D59CCCC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B.7 Ochrana obyvatelstva</w:t>
      </w:r>
    </w:p>
    <w:p w14:paraId="50A244AE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Splnění základních požadavků z hlediska plnění úkolů ochrany obyvatelstva.</w:t>
      </w:r>
    </w:p>
    <w:p w14:paraId="7C31B44E" w14:textId="217D960F" w:rsidR="00984C2A" w:rsidRPr="00882119" w:rsidRDefault="00CC702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Stavbu FVE nelze využít k civilní ochraně obyvatelstva.</w:t>
      </w:r>
    </w:p>
    <w:p w14:paraId="19DF0029" w14:textId="77777777" w:rsidR="00984C2A" w:rsidRPr="00882119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B15E70F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B.8 Zásady organizace výstavby</w:t>
      </w:r>
    </w:p>
    <w:p w14:paraId="324DECD6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potřeby a spotřeby rozhodujících</w:t>
      </w:r>
      <w:r w:rsidR="00984C2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médií a hmot, jejich zajištění:</w:t>
      </w:r>
    </w:p>
    <w:p w14:paraId="7283A508" w14:textId="69F270EC" w:rsidR="00DC4DA4" w:rsidRPr="00882119" w:rsidRDefault="00CD3AA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Bude využito stávajících </w:t>
      </w:r>
      <w:r w:rsidR="00D20018" w:rsidRPr="00882119">
        <w:rPr>
          <w:rFonts w:ascii="Arial" w:hAnsi="Arial" w:cs="Arial"/>
          <w:color w:val="000000" w:themeColor="text1"/>
          <w:sz w:val="22"/>
          <w:szCs w:val="22"/>
        </w:rPr>
        <w:t>přívodů elektrické energie</w:t>
      </w:r>
      <w:r w:rsidR="00EF169A" w:rsidRPr="00882119">
        <w:rPr>
          <w:rFonts w:ascii="Arial" w:hAnsi="Arial" w:cs="Arial"/>
          <w:color w:val="000000" w:themeColor="text1"/>
          <w:sz w:val="22"/>
          <w:szCs w:val="22"/>
        </w:rPr>
        <w:t xml:space="preserve"> příp. vody </w:t>
      </w:r>
      <w:r w:rsidR="00353700" w:rsidRPr="00882119">
        <w:rPr>
          <w:rFonts w:ascii="Arial" w:hAnsi="Arial" w:cs="Arial"/>
          <w:color w:val="000000" w:themeColor="text1"/>
          <w:sz w:val="22"/>
          <w:szCs w:val="22"/>
        </w:rPr>
        <w:t xml:space="preserve">z rozvodů budovy </w:t>
      </w:r>
      <w:r w:rsidR="00EF169A" w:rsidRPr="00882119">
        <w:rPr>
          <w:rFonts w:ascii="Arial" w:hAnsi="Arial" w:cs="Arial"/>
          <w:color w:val="000000" w:themeColor="text1"/>
          <w:sz w:val="22"/>
          <w:szCs w:val="22"/>
        </w:rPr>
        <w:t>na drobné stavební činnosti</w:t>
      </w:r>
      <w:r w:rsidR="0035370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5F1533" w14:textId="77777777" w:rsidR="00984C2A" w:rsidRPr="00882119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DBD1194" w14:textId="77777777" w:rsidR="004915C7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odvodnění staveniště:</w:t>
      </w:r>
    </w:p>
    <w:p w14:paraId="1958429E" w14:textId="14E305C6" w:rsidR="00DC4DA4" w:rsidRPr="00882119" w:rsidRDefault="0042167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stávající.</w:t>
      </w:r>
    </w:p>
    <w:p w14:paraId="6A0077CB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F00A321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napojení staveniště na stávající dopra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vní a technickou infrastrukturu:</w:t>
      </w:r>
    </w:p>
    <w:p w14:paraId="467EF08B" w14:textId="67E2A19B" w:rsidR="00DC4DA4" w:rsidRPr="00882119" w:rsidRDefault="0060760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stávající.</w:t>
      </w:r>
    </w:p>
    <w:p w14:paraId="0EDEF03F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B35C02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d) vliv provádění st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avby na okolní stavby a pozemky:</w:t>
      </w:r>
    </w:p>
    <w:p w14:paraId="10DD7845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Bez negativních vlivů.</w:t>
      </w:r>
    </w:p>
    <w:p w14:paraId="1B5BA3BE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5A57E1A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ochrana okolí staveniště a požadavky na související a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sanace, demolice, kácení dřevin:</w:t>
      </w:r>
    </w:p>
    <w:p w14:paraId="58E36943" w14:textId="7C5EB316" w:rsidR="00DC4DA4" w:rsidRPr="00882119" w:rsidRDefault="00424A3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ne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má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k požadavk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na bourací práce a asanaci okolních staveb</w:t>
      </w:r>
      <w:r w:rsidR="00D24D86" w:rsidRPr="00882119">
        <w:rPr>
          <w:rFonts w:ascii="Arial" w:hAnsi="Arial" w:cs="Arial"/>
          <w:color w:val="000000" w:themeColor="text1"/>
          <w:sz w:val="22"/>
          <w:szCs w:val="22"/>
        </w:rPr>
        <w:t>. Ke kácení dřevin nedojde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4A0390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D776515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f) maximální dočasné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 trvalé zábory pro staveniště:</w:t>
      </w:r>
    </w:p>
    <w:p w14:paraId="486DB231" w14:textId="580955E4" w:rsidR="00DC4DA4" w:rsidRPr="00882119" w:rsidRDefault="00E3414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</w:t>
      </w:r>
      <w:r w:rsidR="004E2A66" w:rsidRPr="00882119">
        <w:rPr>
          <w:rFonts w:ascii="Arial" w:hAnsi="Arial" w:cs="Arial"/>
          <w:color w:val="000000" w:themeColor="text1"/>
          <w:sz w:val="22"/>
          <w:szCs w:val="22"/>
        </w:rPr>
        <w:t xml:space="preserve">dočasné ani </w:t>
      </w:r>
      <w:r w:rsidR="00680F06" w:rsidRPr="00882119">
        <w:rPr>
          <w:rFonts w:ascii="Arial" w:hAnsi="Arial" w:cs="Arial"/>
          <w:color w:val="000000" w:themeColor="text1"/>
          <w:sz w:val="22"/>
          <w:szCs w:val="22"/>
        </w:rPr>
        <w:t xml:space="preserve">trvalé zábory. </w:t>
      </w:r>
    </w:p>
    <w:p w14:paraId="3359DA4B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183695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g) požadavk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y na bezbariérové </w:t>
      </w:r>
      <w:proofErr w:type="spellStart"/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obchozí</w:t>
      </w:r>
      <w:proofErr w:type="spellEnd"/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trasy:</w:t>
      </w:r>
    </w:p>
    <w:p w14:paraId="50F2A29B" w14:textId="7930F240" w:rsidR="00DC4DA4" w:rsidRPr="00882119" w:rsidRDefault="00B2581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Staveniště svým rozsahem a charakterem nevyžaduje bezbariérové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obchozí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trasy a požadavky </w:t>
      </w:r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 xml:space="preserve">vyhlášky 398/2009 </w:t>
      </w:r>
      <w:proofErr w:type="spellStart"/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>Sb</w:t>
      </w:r>
      <w:proofErr w:type="spellEnd"/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 xml:space="preserve"> se na stavbu a provoz FVE nevztahují.</w:t>
      </w:r>
    </w:p>
    <w:p w14:paraId="07550228" w14:textId="77777777" w:rsidR="007A48F8" w:rsidRPr="00882119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34076F2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h) maximální produkovaná množství a druhy odpadů a emisí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při výstavbě, jejich likvidace:</w:t>
      </w:r>
    </w:p>
    <w:p w14:paraId="3B200784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6CD387B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Katalogové číslo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Název druhu odpadu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Kategorie odpadu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Množství v kg</w:t>
      </w:r>
    </w:p>
    <w:p w14:paraId="19FCA53F" w14:textId="0466F24D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15 01 02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Plastový obal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0725D9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0C5C1E35" w14:textId="66EE83A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Beton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25</w:t>
      </w:r>
    </w:p>
    <w:p w14:paraId="44FF9332" w14:textId="5983343C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Cihla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20</w:t>
      </w:r>
    </w:p>
    <w:p w14:paraId="1BBECAFF" w14:textId="2159D14A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Dřevo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20</w:t>
      </w:r>
    </w:p>
    <w:p w14:paraId="017E4659" w14:textId="6D66DE39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17 02 03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645D702A" w14:textId="418A433C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Měď, bronz, mosaz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6FA4DF10" w14:textId="341E2ABE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Hliník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230E4C05" w14:textId="22E26A6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17 04 05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Železo a ocel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7687222C" w14:textId="274C487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17 04 07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Směsné kovy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3936E154" w14:textId="78FEFD02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17 04 11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Odpad kabelů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96F2A5C" w14:textId="6CC9378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17 06 04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Izolační materiály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8B8D2E8" w14:textId="510F6C36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20 01 01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Papír nebo lepenka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357FCCB3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DCAE45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7164C3B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i) bilance zemních prací, požadav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ky na přísun nebo deponie zemin:</w:t>
      </w:r>
    </w:p>
    <w:p w14:paraId="5D7751FE" w14:textId="65CA8D10" w:rsidR="00AA765A" w:rsidRPr="00882119" w:rsidRDefault="0095546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</w:t>
      </w:r>
      <w:r w:rsidR="002A4D94" w:rsidRPr="00882119">
        <w:rPr>
          <w:rFonts w:ascii="Arial" w:hAnsi="Arial" w:cs="Arial"/>
          <w:color w:val="000000" w:themeColor="text1"/>
          <w:sz w:val="22"/>
          <w:szCs w:val="22"/>
        </w:rPr>
        <w:t>zemní práce</w:t>
      </w:r>
      <w:r w:rsidR="00E3413F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59176F5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88D6E3E" w14:textId="2D0026BF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j) ochrana ž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ivotního prostředí při výstavbě:</w:t>
      </w:r>
    </w:p>
    <w:p w14:paraId="64CB272C" w14:textId="06A1C614" w:rsidR="00824BBC" w:rsidRPr="00882119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V průběhu výstavby je zhotovitel stavby povinen dodržovat zákon o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odpadech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a to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zejména dbát, aby při nakládání s odpady byly odpady důsledně tříděny. Dodavatel stavby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musí zajistit kontrolu práce a údržbu stavebních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mechanizmů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>. Pokud dojde k úniku ropných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látek do zeminy, je nutné kontaminovanou zeminu ihned vytěžit a uložit do nepropustné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nádoby (kontejnerů). Při kolaudačním řízení předloží dodavatel stavby doklady o způsobu likvidace odpadů. Stavební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mechanizmy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musí být před výjezdem ze staveniště na veřejné komunikace očištěny</w:t>
      </w:r>
      <w:r w:rsidR="00105B86" w:rsidRPr="00882119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3528AF7" w14:textId="77777777" w:rsidR="00105B86" w:rsidRPr="00882119" w:rsidRDefault="00105B8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13463F1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k) zásady bezpečnosti a ochrany</w:t>
      </w:r>
      <w:r w:rsidR="00824BB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zdraví při práci na staveništi:</w:t>
      </w:r>
    </w:p>
    <w:p w14:paraId="21EACDE0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Budou prováděna standardní opatření pro zabránění úrazu vycházející z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> 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platných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právních předpisů, a to především opatření proti pádu osob do hloubek, opatření proti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nebezpečí pádu nezajištěného materiálu, zajištění zdrojů úrazu elektrickým proudem apod.</w:t>
      </w:r>
    </w:p>
    <w:p w14:paraId="47E8BC21" w14:textId="77777777" w:rsidR="009918C2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Staveniště bude označeno bezpečnostními tabulkami.</w:t>
      </w:r>
      <w:r w:rsidR="009918C2" w:rsidRPr="00882119">
        <w:rPr>
          <w:rFonts w:ascii="Arial" w:hAnsi="Arial" w:cs="Arial"/>
          <w:color w:val="000000" w:themeColor="text1"/>
          <w:sz w:val="22"/>
          <w:szCs w:val="22"/>
        </w:rPr>
        <w:t xml:space="preserve">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468608D7" w14:textId="77777777" w:rsidR="009918C2" w:rsidRPr="00882119" w:rsidRDefault="009918C2" w:rsidP="000735DE">
      <w:pPr>
        <w:spacing w:before="12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F0E0B8E" w14:textId="77777777" w:rsidR="00181449" w:rsidRPr="00882119" w:rsidRDefault="00181449" w:rsidP="000735DE">
      <w:pPr>
        <w:numPr>
          <w:ins w:id="0" w:author="Unknown"/>
        </w:numPr>
        <w:spacing w:before="120"/>
        <w:ind w:left="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Na závěr bude vyhotovena výchozí revize elektrického zařízení. </w:t>
      </w:r>
    </w:p>
    <w:p w14:paraId="78DE0C31" w14:textId="77777777" w:rsidR="00824BBC" w:rsidRPr="00882119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86AA2F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l) úpravy pro bezbariérové uží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vání výstavbou dotčených staveb:</w:t>
      </w:r>
    </w:p>
    <w:p w14:paraId="3E3BCCFA" w14:textId="04CCA39D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Charakter stavby nevyžaduje úpravy pro bezbariérové užívání.</w:t>
      </w:r>
      <w:r w:rsidR="00552E44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7336F0F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2A100DD" w14:textId="77777777" w:rsidR="00EC1060" w:rsidRDefault="00EC106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B385CEE" w14:textId="2EDF2BD3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m) zásady p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ro dopravní inženýrská opatření:</w:t>
      </w:r>
    </w:p>
    <w:p w14:paraId="2C51DF11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dopravně inženýrská opatření. </w:t>
      </w:r>
    </w:p>
    <w:p w14:paraId="5BE76963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7C2EF7A" w14:textId="74197BBC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n) stanovení speciálních podmínek pro provádění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stavby - provádění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stavby za provozu, opatření proti účinkům vnější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ho prostředí při výstavbě apod:</w:t>
      </w:r>
    </w:p>
    <w:p w14:paraId="6C6A0677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nevyžaduje speciální podmínky.</w:t>
      </w:r>
    </w:p>
    <w:p w14:paraId="3A86F9B1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725DBE2" w14:textId="77777777" w:rsidR="00EE2648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o) postup výst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avby, rozhodující dílčí termíny:</w:t>
      </w:r>
    </w:p>
    <w:p w14:paraId="32714C1D" w14:textId="77777777" w:rsidR="00EE2648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Doba výstavby činí cca 1 měsíc.</w:t>
      </w:r>
    </w:p>
    <w:p w14:paraId="3F81B44D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DEEB78D" w14:textId="77777777" w:rsidR="00630B25" w:rsidRPr="00882119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B.9 Celkové vodohospodářské řešení</w:t>
      </w:r>
    </w:p>
    <w:p w14:paraId="7A04844B" w14:textId="77777777" w:rsidR="00630B25" w:rsidRPr="00882119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</w:t>
      </w:r>
    </w:p>
    <w:p w14:paraId="1A543CFD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CB4869C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0C7022F" w14:textId="77777777" w:rsidR="005645C6" w:rsidRPr="00882119" w:rsidRDefault="005645C6">
      <w:pPr>
        <w:ind w:left="0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br w:type="page"/>
      </w:r>
    </w:p>
    <w:p w14:paraId="3AB7774B" w14:textId="77777777" w:rsidR="005645C6" w:rsidRPr="00882119" w:rsidRDefault="005645C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5CDF9F21" w14:textId="77777777" w:rsidR="005645C6" w:rsidRPr="00882119" w:rsidRDefault="005645C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6EBDE98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347F61D0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2D48DF9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7A9919D2" w14:textId="77777777" w:rsidR="00EC1060" w:rsidRDefault="00EC106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49CDA34" w14:textId="35AAF581" w:rsidR="00D1761C" w:rsidRPr="00882119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C. </w:t>
      </w:r>
      <w:r w:rsidR="00C04206"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t>Situační výkresy</w:t>
      </w:r>
    </w:p>
    <w:p w14:paraId="306BB3F7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C.1 Situační výkres širších vztahů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</w:t>
      </w:r>
      <w:r w:rsidR="00915965" w:rsidRPr="00882119">
        <w:rPr>
          <w:rFonts w:ascii="Arial" w:hAnsi="Arial" w:cs="Arial"/>
          <w:color w:val="000000" w:themeColor="text1"/>
          <w:sz w:val="24"/>
          <w:szCs w:val="24"/>
        </w:rPr>
        <w:t>2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2EE3D19D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C.2 Katastrální situační výkres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(02)</w:t>
      </w:r>
    </w:p>
    <w:p w14:paraId="74ED476D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C.3 Koordinační situační výkres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(01)</w:t>
      </w:r>
    </w:p>
    <w:p w14:paraId="4DDA272B" w14:textId="77777777" w:rsidR="00D1761C" w:rsidRPr="00882119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Výkresová dokumentace</w:t>
      </w:r>
    </w:p>
    <w:p w14:paraId="451D7F27" w14:textId="5EFDB5D6" w:rsidR="00D1761C" w:rsidRPr="00882119" w:rsidRDefault="003755E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Viz</w:t>
      </w:r>
      <w:r w:rsidR="00AB78C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Seznam přiložených výkresů, které splňují výše uvedené požadavky. Vzhledem k tomu, že se jedná o výstavbu fotovoltaické elektrárny na střeše stávající budovy, jsou výše uvedené požadavky sjednoceny do dvou konkrétních výkresů</w:t>
      </w:r>
      <w:r w:rsidR="00ED0650" w:rsidRPr="00882119">
        <w:rPr>
          <w:rFonts w:ascii="Arial" w:hAnsi="Arial" w:cs="Arial"/>
          <w:color w:val="000000" w:themeColor="text1"/>
          <w:sz w:val="22"/>
          <w:szCs w:val="22"/>
        </w:rPr>
        <w:t>, detaily jsou uvedeny v technické zprávě.</w:t>
      </w:r>
    </w:p>
    <w:p w14:paraId="17A3CF8A" w14:textId="77777777" w:rsidR="00C04206" w:rsidRPr="00882119" w:rsidRDefault="00C0420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5DA8D8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E23136D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AD15D8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52BB066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sectPr w:rsidR="009C59D2" w:rsidRPr="00882119" w:rsidSect="000C03C2">
      <w:footerReference w:type="default" r:id="rId10"/>
      <w:pgSz w:w="11907" w:h="16840" w:code="9"/>
      <w:pgMar w:top="1134" w:right="964" w:bottom="45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0F51F" w14:textId="77777777" w:rsidR="004F0FC7" w:rsidRDefault="004F0FC7">
      <w:r>
        <w:separator/>
      </w:r>
    </w:p>
  </w:endnote>
  <w:endnote w:type="continuationSeparator" w:id="0">
    <w:p w14:paraId="6EE45D65" w14:textId="77777777" w:rsidR="004F0FC7" w:rsidRDefault="004F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BDEFA" w14:textId="77777777" w:rsidR="00824BBC" w:rsidRDefault="00824BB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78679D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8679D">
      <w:rPr>
        <w:rStyle w:val="slostrnky"/>
      </w:rPr>
      <w:fldChar w:fldCharType="separate"/>
    </w:r>
    <w:r w:rsidR="003E1FDB">
      <w:rPr>
        <w:rStyle w:val="slostrnky"/>
        <w:noProof/>
      </w:rPr>
      <w:t>4</w:t>
    </w:r>
    <w:r w:rsidR="0078679D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008CA" w14:textId="77777777" w:rsidR="004F0FC7" w:rsidRDefault="004F0FC7">
      <w:r>
        <w:separator/>
      </w:r>
    </w:p>
  </w:footnote>
  <w:footnote w:type="continuationSeparator" w:id="0">
    <w:p w14:paraId="1D904CD5" w14:textId="77777777" w:rsidR="004F0FC7" w:rsidRDefault="004F0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121C8"/>
    <w:multiLevelType w:val="hybridMultilevel"/>
    <w:tmpl w:val="532A0DC6"/>
    <w:lvl w:ilvl="0" w:tplc="BF92C4B8">
      <w:start w:val="8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C1C2D8A"/>
    <w:multiLevelType w:val="hybridMultilevel"/>
    <w:tmpl w:val="67EA10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5" w15:restartNumberingAfterBreak="0">
    <w:nsid w:val="59D04C65"/>
    <w:multiLevelType w:val="hybridMultilevel"/>
    <w:tmpl w:val="3370C65C"/>
    <w:lvl w:ilvl="0" w:tplc="BE44B08A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0C12D5"/>
    <w:multiLevelType w:val="hybridMultilevel"/>
    <w:tmpl w:val="07B29478"/>
    <w:lvl w:ilvl="0" w:tplc="78FA91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3C72105"/>
    <w:multiLevelType w:val="hybridMultilevel"/>
    <w:tmpl w:val="70F4CF72"/>
    <w:lvl w:ilvl="0" w:tplc="07A6DF98">
      <w:start w:val="1"/>
      <w:numFmt w:val="lowerLetter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A9783B"/>
    <w:multiLevelType w:val="hybridMultilevel"/>
    <w:tmpl w:val="858A90A6"/>
    <w:lvl w:ilvl="0" w:tplc="07F6A320">
      <w:start w:val="5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B6B"/>
    <w:rsid w:val="00005C63"/>
    <w:rsid w:val="000129B7"/>
    <w:rsid w:val="00014B02"/>
    <w:rsid w:val="00020C80"/>
    <w:rsid w:val="00023963"/>
    <w:rsid w:val="00026FAB"/>
    <w:rsid w:val="0002718F"/>
    <w:rsid w:val="00035C0E"/>
    <w:rsid w:val="00041914"/>
    <w:rsid w:val="00044339"/>
    <w:rsid w:val="000445A9"/>
    <w:rsid w:val="00062E96"/>
    <w:rsid w:val="0006350B"/>
    <w:rsid w:val="00066266"/>
    <w:rsid w:val="00066D4A"/>
    <w:rsid w:val="000725D9"/>
    <w:rsid w:val="000735DE"/>
    <w:rsid w:val="000740B3"/>
    <w:rsid w:val="000777BD"/>
    <w:rsid w:val="00086D4C"/>
    <w:rsid w:val="00090FDE"/>
    <w:rsid w:val="00096626"/>
    <w:rsid w:val="000A1D8C"/>
    <w:rsid w:val="000A3132"/>
    <w:rsid w:val="000A590F"/>
    <w:rsid w:val="000B0FE4"/>
    <w:rsid w:val="000B19FD"/>
    <w:rsid w:val="000B7FEB"/>
    <w:rsid w:val="000C03C2"/>
    <w:rsid w:val="000C54A3"/>
    <w:rsid w:val="000D2E10"/>
    <w:rsid w:val="000D4D60"/>
    <w:rsid w:val="000D64C2"/>
    <w:rsid w:val="000E0122"/>
    <w:rsid w:val="000F078D"/>
    <w:rsid w:val="000F2CE4"/>
    <w:rsid w:val="000F78C3"/>
    <w:rsid w:val="000F7CCF"/>
    <w:rsid w:val="001001C2"/>
    <w:rsid w:val="00104DC9"/>
    <w:rsid w:val="00105B86"/>
    <w:rsid w:val="00110433"/>
    <w:rsid w:val="00112AA2"/>
    <w:rsid w:val="001158C6"/>
    <w:rsid w:val="001300B7"/>
    <w:rsid w:val="00161A08"/>
    <w:rsid w:val="00161CCE"/>
    <w:rsid w:val="00165695"/>
    <w:rsid w:val="00166AB7"/>
    <w:rsid w:val="00171CF6"/>
    <w:rsid w:val="00173176"/>
    <w:rsid w:val="00177DCA"/>
    <w:rsid w:val="00181449"/>
    <w:rsid w:val="001822C9"/>
    <w:rsid w:val="00186470"/>
    <w:rsid w:val="0019332D"/>
    <w:rsid w:val="001A027C"/>
    <w:rsid w:val="001A0EFA"/>
    <w:rsid w:val="001A456D"/>
    <w:rsid w:val="001C2DBF"/>
    <w:rsid w:val="001D10C3"/>
    <w:rsid w:val="001E02EB"/>
    <w:rsid w:val="001E09CE"/>
    <w:rsid w:val="001E2701"/>
    <w:rsid w:val="001E58C6"/>
    <w:rsid w:val="001F2C08"/>
    <w:rsid w:val="001F7C76"/>
    <w:rsid w:val="002146DA"/>
    <w:rsid w:val="0021526C"/>
    <w:rsid w:val="002177FF"/>
    <w:rsid w:val="002205DF"/>
    <w:rsid w:val="00221C9D"/>
    <w:rsid w:val="0022332A"/>
    <w:rsid w:val="002235D6"/>
    <w:rsid w:val="00240D40"/>
    <w:rsid w:val="00241C09"/>
    <w:rsid w:val="00243A55"/>
    <w:rsid w:val="00244CA1"/>
    <w:rsid w:val="002472E2"/>
    <w:rsid w:val="00260D43"/>
    <w:rsid w:val="00261DE7"/>
    <w:rsid w:val="00262BEA"/>
    <w:rsid w:val="00263CF5"/>
    <w:rsid w:val="00265EC8"/>
    <w:rsid w:val="002722FF"/>
    <w:rsid w:val="00283AF4"/>
    <w:rsid w:val="00284DD7"/>
    <w:rsid w:val="002865F2"/>
    <w:rsid w:val="00291AB4"/>
    <w:rsid w:val="002930BE"/>
    <w:rsid w:val="002A4D94"/>
    <w:rsid w:val="002A57EE"/>
    <w:rsid w:val="002A7182"/>
    <w:rsid w:val="002B0C1C"/>
    <w:rsid w:val="002B1303"/>
    <w:rsid w:val="002B7CE8"/>
    <w:rsid w:val="002C02CA"/>
    <w:rsid w:val="002C164B"/>
    <w:rsid w:val="002C54E7"/>
    <w:rsid w:val="002D056F"/>
    <w:rsid w:val="002F3953"/>
    <w:rsid w:val="00300355"/>
    <w:rsid w:val="00301D74"/>
    <w:rsid w:val="00302910"/>
    <w:rsid w:val="00312B55"/>
    <w:rsid w:val="003138D5"/>
    <w:rsid w:val="0032296B"/>
    <w:rsid w:val="00324B68"/>
    <w:rsid w:val="00326997"/>
    <w:rsid w:val="00332A1C"/>
    <w:rsid w:val="00336170"/>
    <w:rsid w:val="003467FD"/>
    <w:rsid w:val="00347B7D"/>
    <w:rsid w:val="00350AD8"/>
    <w:rsid w:val="00350F5D"/>
    <w:rsid w:val="00353700"/>
    <w:rsid w:val="00354C61"/>
    <w:rsid w:val="00360456"/>
    <w:rsid w:val="00372CBE"/>
    <w:rsid w:val="003755E5"/>
    <w:rsid w:val="00380D27"/>
    <w:rsid w:val="003843FE"/>
    <w:rsid w:val="00384F50"/>
    <w:rsid w:val="0039100A"/>
    <w:rsid w:val="00397665"/>
    <w:rsid w:val="003A5C3F"/>
    <w:rsid w:val="003A763E"/>
    <w:rsid w:val="003A78DD"/>
    <w:rsid w:val="003A79A0"/>
    <w:rsid w:val="003B1760"/>
    <w:rsid w:val="003B57BC"/>
    <w:rsid w:val="003B58D4"/>
    <w:rsid w:val="003B7790"/>
    <w:rsid w:val="003C1249"/>
    <w:rsid w:val="003C1C1D"/>
    <w:rsid w:val="003C7FF9"/>
    <w:rsid w:val="003D60A9"/>
    <w:rsid w:val="003E1FDB"/>
    <w:rsid w:val="003E2F99"/>
    <w:rsid w:val="003F34C6"/>
    <w:rsid w:val="003F6233"/>
    <w:rsid w:val="003F680C"/>
    <w:rsid w:val="004058A4"/>
    <w:rsid w:val="00406490"/>
    <w:rsid w:val="00411743"/>
    <w:rsid w:val="00415589"/>
    <w:rsid w:val="00421673"/>
    <w:rsid w:val="00422E28"/>
    <w:rsid w:val="00424A39"/>
    <w:rsid w:val="00427236"/>
    <w:rsid w:val="00432EE3"/>
    <w:rsid w:val="004348A5"/>
    <w:rsid w:val="004504F9"/>
    <w:rsid w:val="004507E7"/>
    <w:rsid w:val="00455124"/>
    <w:rsid w:val="00483CDA"/>
    <w:rsid w:val="004871E6"/>
    <w:rsid w:val="004910B8"/>
    <w:rsid w:val="004915C7"/>
    <w:rsid w:val="004925F1"/>
    <w:rsid w:val="00492F87"/>
    <w:rsid w:val="004A4A98"/>
    <w:rsid w:val="004B139A"/>
    <w:rsid w:val="004B641B"/>
    <w:rsid w:val="004E13B4"/>
    <w:rsid w:val="004E1942"/>
    <w:rsid w:val="004E2948"/>
    <w:rsid w:val="004E2A66"/>
    <w:rsid w:val="004E6070"/>
    <w:rsid w:val="004F0FC7"/>
    <w:rsid w:val="00501AB6"/>
    <w:rsid w:val="00505DF2"/>
    <w:rsid w:val="005112A0"/>
    <w:rsid w:val="0051725E"/>
    <w:rsid w:val="00520B09"/>
    <w:rsid w:val="00525D6A"/>
    <w:rsid w:val="00533753"/>
    <w:rsid w:val="00535C13"/>
    <w:rsid w:val="00545BA5"/>
    <w:rsid w:val="00552E44"/>
    <w:rsid w:val="00564402"/>
    <w:rsid w:val="005645C6"/>
    <w:rsid w:val="00565A67"/>
    <w:rsid w:val="0056671D"/>
    <w:rsid w:val="00587DE0"/>
    <w:rsid w:val="00597A25"/>
    <w:rsid w:val="005A0892"/>
    <w:rsid w:val="005A5388"/>
    <w:rsid w:val="005B4657"/>
    <w:rsid w:val="005B773F"/>
    <w:rsid w:val="005C3807"/>
    <w:rsid w:val="005C473F"/>
    <w:rsid w:val="005C6423"/>
    <w:rsid w:val="005D486D"/>
    <w:rsid w:val="005E0466"/>
    <w:rsid w:val="005E26AB"/>
    <w:rsid w:val="005E2E55"/>
    <w:rsid w:val="006016D6"/>
    <w:rsid w:val="00603E17"/>
    <w:rsid w:val="00604570"/>
    <w:rsid w:val="006073DC"/>
    <w:rsid w:val="00607601"/>
    <w:rsid w:val="00614C9F"/>
    <w:rsid w:val="00622DEF"/>
    <w:rsid w:val="006250AF"/>
    <w:rsid w:val="00630B25"/>
    <w:rsid w:val="006333B6"/>
    <w:rsid w:val="00651AD1"/>
    <w:rsid w:val="006612BF"/>
    <w:rsid w:val="0066286F"/>
    <w:rsid w:val="00662B40"/>
    <w:rsid w:val="006671AD"/>
    <w:rsid w:val="006736AA"/>
    <w:rsid w:val="00680F06"/>
    <w:rsid w:val="00682A3B"/>
    <w:rsid w:val="006A0332"/>
    <w:rsid w:val="006A1127"/>
    <w:rsid w:val="006A4BD6"/>
    <w:rsid w:val="006A5FCF"/>
    <w:rsid w:val="006A7E0F"/>
    <w:rsid w:val="006B018F"/>
    <w:rsid w:val="006B1626"/>
    <w:rsid w:val="006B3362"/>
    <w:rsid w:val="006B67BC"/>
    <w:rsid w:val="006B6C05"/>
    <w:rsid w:val="006C48F6"/>
    <w:rsid w:val="006D28C2"/>
    <w:rsid w:val="006D726E"/>
    <w:rsid w:val="006D74BC"/>
    <w:rsid w:val="006E07DC"/>
    <w:rsid w:val="006E12FA"/>
    <w:rsid w:val="006E46BE"/>
    <w:rsid w:val="006F01D2"/>
    <w:rsid w:val="006F1D49"/>
    <w:rsid w:val="00701D4F"/>
    <w:rsid w:val="00702FFC"/>
    <w:rsid w:val="007032B8"/>
    <w:rsid w:val="00705E08"/>
    <w:rsid w:val="0071011A"/>
    <w:rsid w:val="00720450"/>
    <w:rsid w:val="0074584E"/>
    <w:rsid w:val="007459B7"/>
    <w:rsid w:val="00746C48"/>
    <w:rsid w:val="00756712"/>
    <w:rsid w:val="00757AD0"/>
    <w:rsid w:val="0076542C"/>
    <w:rsid w:val="007759F5"/>
    <w:rsid w:val="007764DE"/>
    <w:rsid w:val="007828AC"/>
    <w:rsid w:val="0078346E"/>
    <w:rsid w:val="00784223"/>
    <w:rsid w:val="00784311"/>
    <w:rsid w:val="007857C9"/>
    <w:rsid w:val="0078679D"/>
    <w:rsid w:val="00786E45"/>
    <w:rsid w:val="00786F64"/>
    <w:rsid w:val="007949E3"/>
    <w:rsid w:val="007A20DA"/>
    <w:rsid w:val="007A2FD4"/>
    <w:rsid w:val="007A48F8"/>
    <w:rsid w:val="007A60BB"/>
    <w:rsid w:val="007A788F"/>
    <w:rsid w:val="007A7CB7"/>
    <w:rsid w:val="007B05EB"/>
    <w:rsid w:val="007B5267"/>
    <w:rsid w:val="007C13FD"/>
    <w:rsid w:val="007C3107"/>
    <w:rsid w:val="007C3213"/>
    <w:rsid w:val="007C66E1"/>
    <w:rsid w:val="007D0C3E"/>
    <w:rsid w:val="007E2175"/>
    <w:rsid w:val="007F48C3"/>
    <w:rsid w:val="007F67AB"/>
    <w:rsid w:val="008070D0"/>
    <w:rsid w:val="0081327B"/>
    <w:rsid w:val="00816680"/>
    <w:rsid w:val="00816A36"/>
    <w:rsid w:val="0082257E"/>
    <w:rsid w:val="00823257"/>
    <w:rsid w:val="00824BBC"/>
    <w:rsid w:val="008339F2"/>
    <w:rsid w:val="008342C6"/>
    <w:rsid w:val="00836052"/>
    <w:rsid w:val="0083689C"/>
    <w:rsid w:val="00846ED4"/>
    <w:rsid w:val="00853D01"/>
    <w:rsid w:val="00881E2F"/>
    <w:rsid w:val="00882119"/>
    <w:rsid w:val="00890A76"/>
    <w:rsid w:val="00896160"/>
    <w:rsid w:val="008A2560"/>
    <w:rsid w:val="008A2924"/>
    <w:rsid w:val="008B4A6A"/>
    <w:rsid w:val="008B6A1D"/>
    <w:rsid w:val="008C52EE"/>
    <w:rsid w:val="008E5DB5"/>
    <w:rsid w:val="008F50D4"/>
    <w:rsid w:val="00911284"/>
    <w:rsid w:val="00912454"/>
    <w:rsid w:val="009140AA"/>
    <w:rsid w:val="00915965"/>
    <w:rsid w:val="00930C3D"/>
    <w:rsid w:val="009322E5"/>
    <w:rsid w:val="00934219"/>
    <w:rsid w:val="00940E22"/>
    <w:rsid w:val="00941FD6"/>
    <w:rsid w:val="00942920"/>
    <w:rsid w:val="009462FD"/>
    <w:rsid w:val="00946A03"/>
    <w:rsid w:val="00946BFF"/>
    <w:rsid w:val="0095005A"/>
    <w:rsid w:val="00951D3A"/>
    <w:rsid w:val="0095546C"/>
    <w:rsid w:val="00955F22"/>
    <w:rsid w:val="00957EB9"/>
    <w:rsid w:val="009629F6"/>
    <w:rsid w:val="00964883"/>
    <w:rsid w:val="009723A9"/>
    <w:rsid w:val="00977D4C"/>
    <w:rsid w:val="00984C2A"/>
    <w:rsid w:val="00987B53"/>
    <w:rsid w:val="009918C2"/>
    <w:rsid w:val="009959A1"/>
    <w:rsid w:val="009A226B"/>
    <w:rsid w:val="009A655F"/>
    <w:rsid w:val="009B0F10"/>
    <w:rsid w:val="009B22DE"/>
    <w:rsid w:val="009B6143"/>
    <w:rsid w:val="009C0D00"/>
    <w:rsid w:val="009C59D2"/>
    <w:rsid w:val="009C7F1A"/>
    <w:rsid w:val="009D09DA"/>
    <w:rsid w:val="009D5BFC"/>
    <w:rsid w:val="009E41D8"/>
    <w:rsid w:val="009E423A"/>
    <w:rsid w:val="009F5125"/>
    <w:rsid w:val="00A014F4"/>
    <w:rsid w:val="00A05A36"/>
    <w:rsid w:val="00A105FE"/>
    <w:rsid w:val="00A11D26"/>
    <w:rsid w:val="00A41058"/>
    <w:rsid w:val="00A46482"/>
    <w:rsid w:val="00A53DD1"/>
    <w:rsid w:val="00A54BF9"/>
    <w:rsid w:val="00A55D1A"/>
    <w:rsid w:val="00A62352"/>
    <w:rsid w:val="00A66220"/>
    <w:rsid w:val="00A66EC6"/>
    <w:rsid w:val="00A72FF3"/>
    <w:rsid w:val="00A74120"/>
    <w:rsid w:val="00A75F86"/>
    <w:rsid w:val="00A816D3"/>
    <w:rsid w:val="00A86BCC"/>
    <w:rsid w:val="00A90056"/>
    <w:rsid w:val="00A91EAD"/>
    <w:rsid w:val="00A93B8E"/>
    <w:rsid w:val="00AA02E4"/>
    <w:rsid w:val="00AA1E2B"/>
    <w:rsid w:val="00AA56FD"/>
    <w:rsid w:val="00AA765A"/>
    <w:rsid w:val="00AB561A"/>
    <w:rsid w:val="00AB78C0"/>
    <w:rsid w:val="00AC4C34"/>
    <w:rsid w:val="00AC5101"/>
    <w:rsid w:val="00AD7D40"/>
    <w:rsid w:val="00B02EAE"/>
    <w:rsid w:val="00B04EE2"/>
    <w:rsid w:val="00B25817"/>
    <w:rsid w:val="00B427AD"/>
    <w:rsid w:val="00B433EE"/>
    <w:rsid w:val="00B43E85"/>
    <w:rsid w:val="00B474CE"/>
    <w:rsid w:val="00B5125B"/>
    <w:rsid w:val="00B550AF"/>
    <w:rsid w:val="00B667C3"/>
    <w:rsid w:val="00B678F9"/>
    <w:rsid w:val="00B72068"/>
    <w:rsid w:val="00B73AFF"/>
    <w:rsid w:val="00B776DC"/>
    <w:rsid w:val="00B80BF3"/>
    <w:rsid w:val="00B85CCF"/>
    <w:rsid w:val="00B867C8"/>
    <w:rsid w:val="00B91F39"/>
    <w:rsid w:val="00BB1D0A"/>
    <w:rsid w:val="00BC46D4"/>
    <w:rsid w:val="00BC52D5"/>
    <w:rsid w:val="00BD0638"/>
    <w:rsid w:val="00BD475B"/>
    <w:rsid w:val="00BD7848"/>
    <w:rsid w:val="00BE5865"/>
    <w:rsid w:val="00BE786A"/>
    <w:rsid w:val="00BF7727"/>
    <w:rsid w:val="00C04206"/>
    <w:rsid w:val="00C2435F"/>
    <w:rsid w:val="00C40875"/>
    <w:rsid w:val="00C4314A"/>
    <w:rsid w:val="00C441AC"/>
    <w:rsid w:val="00C50E7D"/>
    <w:rsid w:val="00C527B4"/>
    <w:rsid w:val="00C56EC2"/>
    <w:rsid w:val="00C70492"/>
    <w:rsid w:val="00C71DF3"/>
    <w:rsid w:val="00C73C61"/>
    <w:rsid w:val="00C80A4C"/>
    <w:rsid w:val="00C904E7"/>
    <w:rsid w:val="00C91557"/>
    <w:rsid w:val="00C92E83"/>
    <w:rsid w:val="00CA6E04"/>
    <w:rsid w:val="00CB069F"/>
    <w:rsid w:val="00CB191C"/>
    <w:rsid w:val="00CB5D39"/>
    <w:rsid w:val="00CC3543"/>
    <w:rsid w:val="00CC4543"/>
    <w:rsid w:val="00CC7029"/>
    <w:rsid w:val="00CC7697"/>
    <w:rsid w:val="00CD3256"/>
    <w:rsid w:val="00CD3AAC"/>
    <w:rsid w:val="00CE30F8"/>
    <w:rsid w:val="00CF4F4B"/>
    <w:rsid w:val="00D0404E"/>
    <w:rsid w:val="00D06681"/>
    <w:rsid w:val="00D14192"/>
    <w:rsid w:val="00D14306"/>
    <w:rsid w:val="00D1761C"/>
    <w:rsid w:val="00D17AAF"/>
    <w:rsid w:val="00D20018"/>
    <w:rsid w:val="00D24D86"/>
    <w:rsid w:val="00D2613A"/>
    <w:rsid w:val="00D344D0"/>
    <w:rsid w:val="00D42586"/>
    <w:rsid w:val="00D56496"/>
    <w:rsid w:val="00D56557"/>
    <w:rsid w:val="00D61374"/>
    <w:rsid w:val="00D73569"/>
    <w:rsid w:val="00D75FFD"/>
    <w:rsid w:val="00D76FD7"/>
    <w:rsid w:val="00D80119"/>
    <w:rsid w:val="00D863B3"/>
    <w:rsid w:val="00D903E2"/>
    <w:rsid w:val="00D95612"/>
    <w:rsid w:val="00D957E6"/>
    <w:rsid w:val="00DA0AF9"/>
    <w:rsid w:val="00DA1849"/>
    <w:rsid w:val="00DA229C"/>
    <w:rsid w:val="00DA5D82"/>
    <w:rsid w:val="00DA6396"/>
    <w:rsid w:val="00DB71B0"/>
    <w:rsid w:val="00DC1A4B"/>
    <w:rsid w:val="00DC4034"/>
    <w:rsid w:val="00DC4DA4"/>
    <w:rsid w:val="00DC6724"/>
    <w:rsid w:val="00DC6BB2"/>
    <w:rsid w:val="00DD6246"/>
    <w:rsid w:val="00DE6A19"/>
    <w:rsid w:val="00DE6E7E"/>
    <w:rsid w:val="00DF06F3"/>
    <w:rsid w:val="00DF64C7"/>
    <w:rsid w:val="00E1217E"/>
    <w:rsid w:val="00E15A94"/>
    <w:rsid w:val="00E212E5"/>
    <w:rsid w:val="00E232D9"/>
    <w:rsid w:val="00E3413F"/>
    <w:rsid w:val="00E34144"/>
    <w:rsid w:val="00E374B0"/>
    <w:rsid w:val="00E42D80"/>
    <w:rsid w:val="00E45684"/>
    <w:rsid w:val="00E509DA"/>
    <w:rsid w:val="00E562D9"/>
    <w:rsid w:val="00E60C6F"/>
    <w:rsid w:val="00E6254F"/>
    <w:rsid w:val="00E629D6"/>
    <w:rsid w:val="00E63E0F"/>
    <w:rsid w:val="00E642ED"/>
    <w:rsid w:val="00E7365E"/>
    <w:rsid w:val="00E84839"/>
    <w:rsid w:val="00E90870"/>
    <w:rsid w:val="00E90CBA"/>
    <w:rsid w:val="00E91276"/>
    <w:rsid w:val="00E94D25"/>
    <w:rsid w:val="00E9579A"/>
    <w:rsid w:val="00E97EC9"/>
    <w:rsid w:val="00EA7A78"/>
    <w:rsid w:val="00EB4507"/>
    <w:rsid w:val="00EB5E40"/>
    <w:rsid w:val="00EB6B40"/>
    <w:rsid w:val="00EB7926"/>
    <w:rsid w:val="00EC052A"/>
    <w:rsid w:val="00EC1060"/>
    <w:rsid w:val="00EC5792"/>
    <w:rsid w:val="00ED0650"/>
    <w:rsid w:val="00ED5708"/>
    <w:rsid w:val="00EE0854"/>
    <w:rsid w:val="00EE2648"/>
    <w:rsid w:val="00EE393F"/>
    <w:rsid w:val="00EE476D"/>
    <w:rsid w:val="00EE5829"/>
    <w:rsid w:val="00EE61C0"/>
    <w:rsid w:val="00EE62EA"/>
    <w:rsid w:val="00EF169A"/>
    <w:rsid w:val="00EF229C"/>
    <w:rsid w:val="00EF6493"/>
    <w:rsid w:val="00F00585"/>
    <w:rsid w:val="00F143DC"/>
    <w:rsid w:val="00F217FB"/>
    <w:rsid w:val="00F26C27"/>
    <w:rsid w:val="00F302E6"/>
    <w:rsid w:val="00F32730"/>
    <w:rsid w:val="00F37230"/>
    <w:rsid w:val="00F45E0F"/>
    <w:rsid w:val="00F5690C"/>
    <w:rsid w:val="00F70B77"/>
    <w:rsid w:val="00F7262B"/>
    <w:rsid w:val="00F83D76"/>
    <w:rsid w:val="00F86DEE"/>
    <w:rsid w:val="00F9165F"/>
    <w:rsid w:val="00F93105"/>
    <w:rsid w:val="00F945DC"/>
    <w:rsid w:val="00FA0F14"/>
    <w:rsid w:val="00FA2DAD"/>
    <w:rsid w:val="00FC164D"/>
    <w:rsid w:val="00FC18E7"/>
    <w:rsid w:val="00FD34D7"/>
    <w:rsid w:val="00FD5D13"/>
    <w:rsid w:val="00FE2B6B"/>
    <w:rsid w:val="00FE3514"/>
    <w:rsid w:val="00FE643E"/>
    <w:rsid w:val="00FE7646"/>
    <w:rsid w:val="00FF486C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26CE6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C03C2"/>
    <w:pPr>
      <w:ind w:left="170"/>
      <w:jc w:val="both"/>
    </w:pPr>
  </w:style>
  <w:style w:type="paragraph" w:styleId="Nadpis1">
    <w:name w:val="heading 1"/>
    <w:basedOn w:val="Normln"/>
    <w:next w:val="Normln"/>
    <w:qFormat/>
    <w:rsid w:val="000C03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C0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0C03C2"/>
  </w:style>
  <w:style w:type="paragraph" w:styleId="Zkladntext3">
    <w:name w:val="Body Text 3"/>
    <w:basedOn w:val="Normln"/>
    <w:rsid w:val="000C03C2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0C03C2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0C03C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C03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C03C2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C03C2"/>
    <w:pPr>
      <w:spacing w:before="120" w:line="240" w:lineRule="atLeast"/>
      <w:ind w:left="0"/>
      <w:outlineLvl w:val="9"/>
    </w:pPr>
    <w:rPr>
      <w:rFonts w:ascii="Times New Roman" w:hAnsi="Times New Roman" w:cs="Times New Roman"/>
      <w:bCs w:val="0"/>
      <w:caps/>
      <w:kern w:val="28"/>
      <w:sz w:val="22"/>
      <w:szCs w:val="20"/>
      <w:lang w:val="en-US"/>
    </w:rPr>
  </w:style>
  <w:style w:type="paragraph" w:styleId="Zkladntextodsazen3">
    <w:name w:val="Body Text Indent 3"/>
    <w:basedOn w:val="Normln"/>
    <w:link w:val="Zkladntextodsazen3Char"/>
    <w:rsid w:val="00492F8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92F87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09DA"/>
    <w:pPr>
      <w:ind w:left="720"/>
      <w:contextualSpacing/>
    </w:pPr>
  </w:style>
  <w:style w:type="character" w:styleId="Odkaznakoment">
    <w:name w:val="annotation reference"/>
    <w:basedOn w:val="Standardnpsmoodstavce"/>
    <w:rsid w:val="009C5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C59D2"/>
  </w:style>
  <w:style w:type="character" w:customStyle="1" w:styleId="TextkomenteChar">
    <w:name w:val="Text komentáře Char"/>
    <w:basedOn w:val="Standardnpsmoodstavce"/>
    <w:link w:val="Textkomente"/>
    <w:rsid w:val="009C59D2"/>
  </w:style>
  <w:style w:type="paragraph" w:styleId="Pedmtkomente">
    <w:name w:val="annotation subject"/>
    <w:basedOn w:val="Textkomente"/>
    <w:next w:val="Textkomente"/>
    <w:link w:val="PedmtkomenteChar"/>
    <w:rsid w:val="009C5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C59D2"/>
    <w:rPr>
      <w:b/>
      <w:bCs/>
    </w:rPr>
  </w:style>
  <w:style w:type="character" w:styleId="Hypertextovodkaz">
    <w:name w:val="Hyperlink"/>
    <w:basedOn w:val="Standardnpsmoodstavce"/>
    <w:rsid w:val="006B67BC"/>
    <w:rPr>
      <w:color w:val="0000FF" w:themeColor="hyperlink"/>
      <w:u w:val="single"/>
    </w:rPr>
  </w:style>
  <w:style w:type="paragraph" w:customStyle="1" w:styleId="Default">
    <w:name w:val="Default"/>
    <w:rsid w:val="00AA0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4B1EE-4406-4E41-BD8C-6802F3494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9674D9-D963-4990-9E7B-93D4151A3C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359E8F-6030-4AFC-BEEB-53CE67B406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3364</Words>
  <Characters>19852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23170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Ryzner, Zbyněk</cp:lastModifiedBy>
  <cp:revision>235</cp:revision>
  <cp:lastPrinted>2009-12-18T16:30:00Z</cp:lastPrinted>
  <dcterms:created xsi:type="dcterms:W3CDTF">2020-11-30T06:45:00Z</dcterms:created>
  <dcterms:modified xsi:type="dcterms:W3CDTF">2021-04-09T05:45:00Z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